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220DE" w14:textId="77777777" w:rsidR="0071024F" w:rsidRDefault="00000000">
      <w:pPr>
        <w:pStyle w:val="Zkladntext1"/>
        <w:tabs>
          <w:tab w:val="left" w:pos="5670"/>
        </w:tabs>
        <w:spacing w:line="240" w:lineRule="auto"/>
        <w:jc w:val="center"/>
        <w:rPr>
          <w:rFonts w:ascii="Arial Narrow" w:hAnsi="Arial Narrow"/>
          <w:sz w:val="26"/>
          <w:szCs w:val="26"/>
        </w:rPr>
      </w:pPr>
      <w:r>
        <w:rPr>
          <w:rFonts w:ascii="Arial Narrow" w:hAnsi="Arial Narrow"/>
          <w:b/>
          <w:bCs/>
          <w:sz w:val="26"/>
          <w:szCs w:val="26"/>
        </w:rPr>
        <w:t>ZMLUVA O ZDRUŽENEJ DODÁVKE ELEKTRINY</w:t>
      </w:r>
    </w:p>
    <w:p w14:paraId="0F33A83D" w14:textId="77777777" w:rsidR="0071024F" w:rsidRDefault="00000000">
      <w:pPr>
        <w:pStyle w:val="Zkladntext1"/>
        <w:tabs>
          <w:tab w:val="left" w:pos="5670"/>
        </w:tabs>
        <w:spacing w:line="240" w:lineRule="auto"/>
        <w:jc w:val="center"/>
        <w:rPr>
          <w:rFonts w:ascii="Arial Narrow" w:hAnsi="Arial Narrow"/>
          <w:sz w:val="21"/>
          <w:szCs w:val="21"/>
        </w:rPr>
      </w:pPr>
      <w:r>
        <w:rPr>
          <w:rFonts w:ascii="Arial Narrow" w:hAnsi="Arial Narrow"/>
          <w:sz w:val="21"/>
          <w:szCs w:val="21"/>
        </w:rPr>
        <w:t xml:space="preserve">uzavretá podľa zákona č. 251/2012 Z. z. o energetike a o zmene a doplnení niektorých zákonov, </w:t>
      </w:r>
    </w:p>
    <w:p w14:paraId="4BC9D97E" w14:textId="77777777" w:rsidR="0071024F" w:rsidRDefault="00000000">
      <w:pPr>
        <w:pStyle w:val="Zkladntext1"/>
        <w:tabs>
          <w:tab w:val="left" w:pos="5670"/>
        </w:tabs>
        <w:spacing w:line="240" w:lineRule="auto"/>
        <w:jc w:val="center"/>
        <w:rPr>
          <w:rFonts w:ascii="Arial Narrow" w:hAnsi="Arial Narrow"/>
          <w:sz w:val="21"/>
          <w:szCs w:val="21"/>
          <w:lang w:bidi="sk-SK"/>
        </w:rPr>
      </w:pPr>
      <w:r>
        <w:rPr>
          <w:rFonts w:ascii="Arial Narrow" w:hAnsi="Arial Narrow"/>
          <w:sz w:val="21"/>
          <w:szCs w:val="21"/>
        </w:rPr>
        <w:t xml:space="preserve">podľa ustanovenia § 8 </w:t>
      </w:r>
      <w:r>
        <w:rPr>
          <w:rFonts w:ascii="Arial Narrow" w:hAnsi="Arial Narrow"/>
          <w:sz w:val="21"/>
          <w:szCs w:val="21"/>
          <w:lang w:bidi="sk-SK"/>
        </w:rPr>
        <w:t>vyhlášky Úradu pre reguláciu sieťových odvetví č. 207/2023 Z. z., ktorou sa ustanovujú pravidlá pre fungovanie vnútorného trhu s elektrinou, obsahové náležitosti prevádzkového poriadku prevádzkovateľa sústavy, organizátora krátkodobého trhu s elektrinou a rozsah obchodných podmienok, ktoré sú súčasťou prevádzkového poriadku prevádzkovateľa sústavy</w:t>
      </w:r>
    </w:p>
    <w:p w14:paraId="19A98C7E" w14:textId="77777777" w:rsidR="0071024F" w:rsidRDefault="00000000">
      <w:pPr>
        <w:pStyle w:val="Zkladntext1"/>
        <w:tabs>
          <w:tab w:val="left" w:pos="5670"/>
        </w:tabs>
        <w:spacing w:line="240" w:lineRule="auto"/>
        <w:jc w:val="center"/>
        <w:rPr>
          <w:rFonts w:ascii="Arial Narrow" w:hAnsi="Arial Narrow"/>
          <w:sz w:val="21"/>
          <w:szCs w:val="21"/>
        </w:rPr>
      </w:pPr>
      <w:r>
        <w:rPr>
          <w:rFonts w:ascii="Arial Narrow" w:hAnsi="Arial Narrow"/>
          <w:sz w:val="21"/>
          <w:szCs w:val="21"/>
        </w:rPr>
        <w:t xml:space="preserve">a </w:t>
      </w:r>
    </w:p>
    <w:p w14:paraId="187F8FD3" w14:textId="77777777" w:rsidR="0071024F" w:rsidRDefault="00000000">
      <w:pPr>
        <w:pStyle w:val="Zkladntext1"/>
        <w:tabs>
          <w:tab w:val="left" w:pos="5670"/>
        </w:tabs>
        <w:spacing w:line="240" w:lineRule="auto"/>
        <w:jc w:val="center"/>
        <w:rPr>
          <w:rFonts w:ascii="Arial Narrow" w:hAnsi="Arial Narrow"/>
          <w:sz w:val="21"/>
          <w:szCs w:val="21"/>
        </w:rPr>
      </w:pPr>
      <w:r>
        <w:rPr>
          <w:rFonts w:ascii="Arial Narrow" w:hAnsi="Arial Narrow"/>
          <w:sz w:val="21"/>
          <w:szCs w:val="21"/>
        </w:rPr>
        <w:t xml:space="preserve"> § 269 ods. 2 zákona č. 513/1991 Zb. Obchodný zákonník v znení neskorších predpisov </w:t>
      </w:r>
    </w:p>
    <w:p w14:paraId="70BD4127" w14:textId="77777777" w:rsidR="0071024F" w:rsidRDefault="00000000">
      <w:pPr>
        <w:pStyle w:val="Zkladntext1"/>
        <w:tabs>
          <w:tab w:val="left" w:pos="5670"/>
        </w:tabs>
        <w:spacing w:line="240" w:lineRule="auto"/>
        <w:jc w:val="center"/>
        <w:rPr>
          <w:rFonts w:ascii="Arial Narrow" w:hAnsi="Arial Narrow"/>
          <w:sz w:val="21"/>
          <w:szCs w:val="21"/>
        </w:rPr>
      </w:pPr>
      <w:r>
        <w:rPr>
          <w:rFonts w:ascii="Arial Narrow" w:hAnsi="Arial Narrow"/>
          <w:sz w:val="21"/>
          <w:szCs w:val="21"/>
        </w:rPr>
        <w:t>(ďalej len „</w:t>
      </w:r>
      <w:r>
        <w:rPr>
          <w:rFonts w:ascii="Arial Narrow" w:hAnsi="Arial Narrow"/>
          <w:b/>
          <w:bCs/>
          <w:sz w:val="21"/>
          <w:szCs w:val="21"/>
        </w:rPr>
        <w:t>Obchodný zákonník</w:t>
      </w:r>
      <w:r>
        <w:rPr>
          <w:rFonts w:ascii="Arial Narrow" w:hAnsi="Arial Narrow"/>
          <w:sz w:val="21"/>
          <w:szCs w:val="21"/>
        </w:rPr>
        <w:t>“)</w:t>
      </w:r>
    </w:p>
    <w:p w14:paraId="27797B84" w14:textId="77777777" w:rsidR="0071024F" w:rsidRDefault="00000000">
      <w:pPr>
        <w:pStyle w:val="Zkladntext1"/>
        <w:tabs>
          <w:tab w:val="left" w:pos="5670"/>
        </w:tabs>
        <w:spacing w:line="240" w:lineRule="auto"/>
        <w:jc w:val="center"/>
        <w:rPr>
          <w:rFonts w:ascii="Arial Narrow" w:hAnsi="Arial Narrow"/>
          <w:sz w:val="21"/>
          <w:szCs w:val="21"/>
        </w:rPr>
      </w:pPr>
      <w:r>
        <w:rPr>
          <w:rFonts w:ascii="Arial Narrow" w:hAnsi="Arial Narrow"/>
          <w:sz w:val="21"/>
          <w:szCs w:val="21"/>
        </w:rPr>
        <w:t>(ďalej len „</w:t>
      </w:r>
      <w:r>
        <w:rPr>
          <w:rFonts w:ascii="Arial Narrow" w:hAnsi="Arial Narrow"/>
          <w:b/>
          <w:bCs/>
          <w:sz w:val="21"/>
          <w:szCs w:val="21"/>
        </w:rPr>
        <w:t>zmluva</w:t>
      </w:r>
      <w:r>
        <w:rPr>
          <w:rFonts w:ascii="Arial Narrow" w:hAnsi="Arial Narrow"/>
          <w:sz w:val="21"/>
          <w:szCs w:val="21"/>
        </w:rPr>
        <w:t>“)</w:t>
      </w:r>
    </w:p>
    <w:p w14:paraId="7A8444A7" w14:textId="77777777" w:rsidR="0071024F" w:rsidRDefault="0071024F">
      <w:pPr>
        <w:pStyle w:val="Zkladntext1"/>
        <w:tabs>
          <w:tab w:val="left" w:pos="5670"/>
        </w:tabs>
        <w:spacing w:line="240" w:lineRule="auto"/>
        <w:jc w:val="center"/>
        <w:rPr>
          <w:rFonts w:ascii="Arial Narrow" w:hAnsi="Arial Narrow"/>
          <w:sz w:val="21"/>
          <w:szCs w:val="21"/>
        </w:rPr>
      </w:pPr>
    </w:p>
    <w:p w14:paraId="3F4AA25E" w14:textId="77777777" w:rsidR="0071024F" w:rsidRDefault="00000000">
      <w:pPr>
        <w:pStyle w:val="Zkladntext1"/>
        <w:tabs>
          <w:tab w:val="left" w:pos="5670"/>
        </w:tabs>
        <w:spacing w:line="240" w:lineRule="auto"/>
        <w:jc w:val="both"/>
        <w:rPr>
          <w:rFonts w:ascii="Arial Narrow" w:hAnsi="Arial Narrow"/>
          <w:sz w:val="21"/>
          <w:szCs w:val="21"/>
        </w:rPr>
      </w:pPr>
      <w:r>
        <w:rPr>
          <w:rFonts w:ascii="Arial Narrow" w:hAnsi="Arial Narrow"/>
          <w:sz w:val="21"/>
          <w:szCs w:val="21"/>
        </w:rPr>
        <w:t>medzi zmluvnými stranami</w:t>
      </w:r>
    </w:p>
    <w:p w14:paraId="2D43D8F9" w14:textId="77777777" w:rsidR="0071024F" w:rsidRDefault="0071024F">
      <w:pPr>
        <w:pStyle w:val="Zkladntext1"/>
        <w:tabs>
          <w:tab w:val="left" w:pos="5670"/>
        </w:tabs>
        <w:spacing w:line="240" w:lineRule="auto"/>
        <w:jc w:val="both"/>
        <w:rPr>
          <w:rFonts w:ascii="Arial Narrow" w:hAnsi="Arial Narrow"/>
          <w:sz w:val="21"/>
          <w:szCs w:val="21"/>
        </w:rPr>
      </w:pPr>
    </w:p>
    <w:p w14:paraId="1EE7A6B8" w14:textId="77777777" w:rsidR="0071024F" w:rsidRDefault="00000000">
      <w:pPr>
        <w:pStyle w:val="Zkladntext1"/>
        <w:tabs>
          <w:tab w:val="left" w:pos="5670"/>
        </w:tabs>
        <w:spacing w:line="240" w:lineRule="auto"/>
        <w:jc w:val="both"/>
        <w:rPr>
          <w:rFonts w:ascii="Arial Narrow" w:hAnsi="Arial Narrow"/>
          <w:sz w:val="21"/>
          <w:szCs w:val="21"/>
        </w:rPr>
      </w:pPr>
      <w:r>
        <w:rPr>
          <w:rFonts w:ascii="Arial Narrow" w:hAnsi="Arial Narrow"/>
          <w:b/>
          <w:sz w:val="21"/>
          <w:szCs w:val="21"/>
        </w:rPr>
        <w:t>BIONERGY, a. s.</w:t>
      </w:r>
      <w:r>
        <w:rPr>
          <w:rFonts w:ascii="Arial Narrow" w:hAnsi="Arial Narrow"/>
          <w:sz w:val="21"/>
          <w:szCs w:val="21"/>
        </w:rPr>
        <w:t xml:space="preserve">, so sídlom Prešovská 48, 826 09 Bratislava, IČO: 45 322 317, IČ DPH: SK2022938863, zastúpená: </w:t>
      </w:r>
      <w:r>
        <w:rPr>
          <w:rStyle w:val="normaltextrun"/>
          <w:rFonts w:ascii="Arial Narrow" w:hAnsi="Arial Narrow"/>
          <w:sz w:val="21"/>
          <w:szCs w:val="21"/>
          <w:bdr w:val="none" w:sz="0" w:space="0" w:color="auto" w:frame="1"/>
        </w:rPr>
        <w:t>Branislav Tedla, predseda predstavenstva</w:t>
      </w:r>
      <w:r>
        <w:rPr>
          <w:rFonts w:ascii="Arial Narrow" w:hAnsi="Arial Narrow"/>
          <w:sz w:val="21"/>
          <w:szCs w:val="21"/>
        </w:rPr>
        <w:t xml:space="preserve">, </w:t>
      </w:r>
      <w:r>
        <w:rPr>
          <w:rStyle w:val="normaltextrun"/>
          <w:rFonts w:ascii="Arial Narrow" w:hAnsi="Arial Narrow"/>
          <w:sz w:val="21"/>
          <w:szCs w:val="21"/>
          <w:bdr w:val="none" w:sz="0" w:space="0" w:color="auto" w:frame="1"/>
        </w:rPr>
        <w:t>PhDr. Patricius Palla, podpredseda</w:t>
      </w:r>
      <w:r>
        <w:rPr>
          <w:rStyle w:val="normaltextrun"/>
          <w:rFonts w:ascii="Arial Narrow" w:hAnsi="Arial Narrow"/>
          <w:color w:val="000000"/>
          <w:sz w:val="21"/>
          <w:szCs w:val="21"/>
          <w:bdr w:val="none" w:sz="0" w:space="0" w:color="auto" w:frame="1"/>
        </w:rPr>
        <w:t xml:space="preserve"> predstavenstva,</w:t>
      </w:r>
      <w:r>
        <w:rPr>
          <w:rFonts w:ascii="Arial Narrow" w:hAnsi="Arial Narrow"/>
          <w:sz w:val="21"/>
          <w:szCs w:val="21"/>
        </w:rPr>
        <w:t xml:space="preserve"> zapísaná v obchodnom registri Mestského súdu Bratislava III, oddiel Sa, vložka č. 4932/B, číslo účtu: </w:t>
      </w:r>
      <w:r>
        <w:rPr>
          <w:rStyle w:val="normaltextrun"/>
          <w:rFonts w:ascii="Arial Narrow" w:hAnsi="Arial Narrow"/>
          <w:color w:val="000000"/>
          <w:sz w:val="21"/>
          <w:szCs w:val="21"/>
          <w:bdr w:val="none" w:sz="0" w:space="0" w:color="auto" w:frame="1"/>
        </w:rPr>
        <w:t>SK33 0200 0000 0026 8286 7451</w:t>
      </w:r>
      <w:r>
        <w:rPr>
          <w:rFonts w:ascii="Arial Narrow" w:hAnsi="Arial Narrow"/>
          <w:sz w:val="21"/>
          <w:szCs w:val="21"/>
        </w:rPr>
        <w:t xml:space="preserve">, kontaktná osoba: </w:t>
      </w:r>
      <w:r>
        <w:rPr>
          <w:rStyle w:val="normaltextrun"/>
          <w:rFonts w:ascii="Arial Narrow" w:hAnsi="Arial Narrow"/>
          <w:color w:val="000000"/>
          <w:sz w:val="21"/>
          <w:szCs w:val="21"/>
          <w:bdr w:val="none" w:sz="0" w:space="0" w:color="auto" w:frame="1"/>
        </w:rPr>
        <w:t xml:space="preserve">Ing. Michal Bradáč, vedúci odboru energetiky, </w:t>
      </w:r>
      <w:r>
        <w:rPr>
          <w:rStyle w:val="normaltextrun"/>
          <w:rFonts w:ascii="Arial Narrow" w:hAnsi="Arial Narrow" w:cs="Segoe UI"/>
          <w:sz w:val="21"/>
          <w:szCs w:val="21"/>
          <w:shd w:val="clear" w:color="auto" w:fill="FFFFFF"/>
        </w:rPr>
        <w:t>energetika@bionergy.sk</w:t>
      </w:r>
      <w:r>
        <w:rPr>
          <w:rFonts w:ascii="Arial Narrow" w:hAnsi="Arial Narrow"/>
          <w:sz w:val="21"/>
          <w:szCs w:val="21"/>
        </w:rPr>
        <w:t xml:space="preserve">, </w:t>
      </w:r>
      <w:r>
        <w:rPr>
          <w:rStyle w:val="normaltextrun"/>
          <w:rFonts w:ascii="Arial Narrow" w:hAnsi="Arial Narrow"/>
          <w:color w:val="000000"/>
          <w:sz w:val="21"/>
          <w:szCs w:val="21"/>
          <w:bdr w:val="none" w:sz="0" w:space="0" w:color="auto" w:frame="1"/>
        </w:rPr>
        <w:t>+421</w:t>
      </w:r>
      <w:r>
        <w:rPr>
          <w:rStyle w:val="normaltextrun"/>
          <w:rFonts w:ascii="Arial" w:hAnsi="Arial" w:cs="Arial"/>
          <w:color w:val="000000"/>
          <w:sz w:val="21"/>
          <w:szCs w:val="21"/>
          <w:bdr w:val="none" w:sz="0" w:space="0" w:color="auto" w:frame="1"/>
        </w:rPr>
        <w:t> </w:t>
      </w:r>
      <w:r>
        <w:rPr>
          <w:rStyle w:val="normaltextrun"/>
          <w:rFonts w:ascii="Arial Narrow" w:hAnsi="Arial Narrow"/>
          <w:color w:val="000000"/>
          <w:sz w:val="21"/>
          <w:szCs w:val="21"/>
          <w:bdr w:val="none" w:sz="0" w:space="0" w:color="auto" w:frame="1"/>
        </w:rPr>
        <w:t>905 287 640</w:t>
      </w:r>
    </w:p>
    <w:p w14:paraId="37F3A7A7" w14:textId="77777777" w:rsidR="0071024F" w:rsidRDefault="00000000">
      <w:pPr>
        <w:pStyle w:val="Bezriadkovania"/>
        <w:jc w:val="both"/>
        <w:rPr>
          <w:rFonts w:ascii="Arial Narrow" w:hAnsi="Arial Narrow" w:cs="Times New Roman"/>
          <w:bCs/>
          <w:sz w:val="21"/>
          <w:szCs w:val="21"/>
          <w:lang w:val="sk-SK"/>
        </w:rPr>
      </w:pPr>
      <w:r>
        <w:rPr>
          <w:rFonts w:ascii="Arial Narrow" w:hAnsi="Arial Narrow" w:cs="Times New Roman"/>
          <w:bCs/>
          <w:sz w:val="21"/>
          <w:szCs w:val="21"/>
          <w:lang w:val="sk-SK"/>
        </w:rPr>
        <w:t>(ďalej len „</w:t>
      </w:r>
      <w:r>
        <w:rPr>
          <w:rFonts w:ascii="Arial Narrow" w:hAnsi="Arial Narrow" w:cs="Times New Roman"/>
          <w:b/>
          <w:sz w:val="21"/>
          <w:szCs w:val="21"/>
          <w:lang w:val="sk-SK"/>
        </w:rPr>
        <w:t>odberateľ</w:t>
      </w:r>
      <w:r>
        <w:rPr>
          <w:rFonts w:ascii="Arial Narrow" w:hAnsi="Arial Narrow" w:cs="Times New Roman"/>
          <w:bCs/>
          <w:sz w:val="21"/>
          <w:szCs w:val="21"/>
          <w:lang w:val="sk-SK"/>
        </w:rPr>
        <w:t>“)</w:t>
      </w:r>
    </w:p>
    <w:p w14:paraId="19737E19" w14:textId="77777777" w:rsidR="0071024F" w:rsidRDefault="0071024F">
      <w:pPr>
        <w:pStyle w:val="Bezriadkovania"/>
        <w:jc w:val="both"/>
        <w:rPr>
          <w:rFonts w:ascii="Arial Narrow" w:hAnsi="Arial Narrow" w:cs="Times New Roman"/>
          <w:bCs/>
          <w:sz w:val="21"/>
          <w:szCs w:val="21"/>
          <w:lang w:val="sk-SK"/>
        </w:rPr>
      </w:pPr>
    </w:p>
    <w:p w14:paraId="7EB9430B" w14:textId="77777777" w:rsidR="0071024F" w:rsidRDefault="00000000">
      <w:pPr>
        <w:pStyle w:val="Bezriadkovania"/>
        <w:jc w:val="both"/>
        <w:rPr>
          <w:rFonts w:ascii="Arial Narrow" w:hAnsi="Arial Narrow" w:cs="Times New Roman"/>
          <w:bCs/>
          <w:sz w:val="21"/>
          <w:szCs w:val="21"/>
          <w:lang w:val="sk-SK"/>
        </w:rPr>
      </w:pPr>
      <w:r>
        <w:rPr>
          <w:rFonts w:ascii="Arial Narrow" w:hAnsi="Arial Narrow" w:cs="Times New Roman"/>
          <w:bCs/>
          <w:sz w:val="21"/>
          <w:szCs w:val="21"/>
          <w:lang w:val="sk-SK"/>
        </w:rPr>
        <w:t>a</w:t>
      </w:r>
    </w:p>
    <w:p w14:paraId="244E0584" w14:textId="77777777" w:rsidR="0071024F" w:rsidRDefault="0071024F">
      <w:pPr>
        <w:pStyle w:val="Bezriadkovania"/>
        <w:jc w:val="both"/>
        <w:rPr>
          <w:rFonts w:ascii="Arial Narrow" w:hAnsi="Arial Narrow" w:cs="Times New Roman"/>
          <w:bCs/>
          <w:sz w:val="21"/>
          <w:szCs w:val="21"/>
          <w:lang w:val="sk-SK"/>
        </w:rPr>
      </w:pPr>
    </w:p>
    <w:p w14:paraId="603670FE" w14:textId="77777777" w:rsidR="0071024F" w:rsidRDefault="00000000">
      <w:pPr>
        <w:pStyle w:val="Zkladntext1"/>
        <w:tabs>
          <w:tab w:val="left" w:pos="5670"/>
        </w:tabs>
        <w:spacing w:line="240" w:lineRule="auto"/>
        <w:jc w:val="both"/>
        <w:rPr>
          <w:rFonts w:ascii="Arial Narrow" w:hAnsi="Arial Narrow"/>
          <w:sz w:val="21"/>
          <w:szCs w:val="21"/>
        </w:rPr>
      </w:pPr>
      <w:r>
        <w:rPr>
          <w:rStyle w:val="normaltextrun"/>
          <w:rFonts w:ascii="Arial Narrow" w:hAnsi="Arial Narrow"/>
          <w:b/>
          <w:bCs/>
          <w:color w:val="FF0000"/>
          <w:sz w:val="21"/>
          <w:szCs w:val="21"/>
          <w:shd w:val="clear" w:color="auto" w:fill="FFFFFF"/>
        </w:rPr>
        <w:t>Obchodné meno</w:t>
      </w:r>
      <w:r>
        <w:rPr>
          <w:rStyle w:val="normaltextrun"/>
          <w:rFonts w:ascii="Arial Narrow" w:hAnsi="Arial Narrow"/>
          <w:sz w:val="21"/>
          <w:szCs w:val="21"/>
          <w:shd w:val="clear" w:color="auto" w:fill="FFFFFF"/>
        </w:rPr>
        <w:t xml:space="preserve">, so sídlom: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IČO: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IČ DPH: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zastúpená: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zapísaná v obchodnom registri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oddiel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vložka č.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číslo účtu: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kontaktná osoba: </w:t>
      </w:r>
      <w:r>
        <w:rPr>
          <w:rStyle w:val="normaltextrun"/>
          <w:rFonts w:ascii="Arial Narrow" w:hAnsi="Arial Narrow"/>
          <w:color w:val="FF0000"/>
          <w:sz w:val="21"/>
          <w:szCs w:val="21"/>
          <w:shd w:val="clear" w:color="auto" w:fill="FFFFFF"/>
        </w:rPr>
        <w:t>meno, kontakt (e-mail, telefón)</w:t>
      </w:r>
    </w:p>
    <w:p w14:paraId="2399AA86" w14:textId="77777777" w:rsidR="0071024F" w:rsidRDefault="00000000">
      <w:pPr>
        <w:pStyle w:val="Zkladntext1"/>
        <w:tabs>
          <w:tab w:val="left" w:pos="5670"/>
        </w:tabs>
        <w:spacing w:line="240" w:lineRule="auto"/>
        <w:jc w:val="both"/>
        <w:rPr>
          <w:rFonts w:ascii="Arial Narrow" w:hAnsi="Arial Narrow"/>
          <w:sz w:val="21"/>
          <w:szCs w:val="21"/>
        </w:rPr>
      </w:pPr>
      <w:r>
        <w:rPr>
          <w:rFonts w:ascii="Arial Narrow" w:hAnsi="Arial Narrow"/>
          <w:sz w:val="21"/>
          <w:szCs w:val="21"/>
        </w:rPr>
        <w:t>(ďalej len „</w:t>
      </w:r>
      <w:r>
        <w:rPr>
          <w:rFonts w:ascii="Arial Narrow" w:hAnsi="Arial Narrow"/>
          <w:b/>
          <w:bCs/>
          <w:sz w:val="21"/>
          <w:szCs w:val="21"/>
        </w:rPr>
        <w:t>dodávateľ</w:t>
      </w:r>
      <w:r>
        <w:rPr>
          <w:rFonts w:ascii="Arial Narrow" w:hAnsi="Arial Narrow"/>
          <w:sz w:val="21"/>
          <w:szCs w:val="21"/>
        </w:rPr>
        <w:t>“)</w:t>
      </w:r>
    </w:p>
    <w:p w14:paraId="592F9FE2" w14:textId="77777777" w:rsidR="0071024F" w:rsidRDefault="00000000">
      <w:pPr>
        <w:pStyle w:val="Zkladntext1"/>
        <w:tabs>
          <w:tab w:val="left" w:pos="5670"/>
        </w:tabs>
        <w:spacing w:line="240" w:lineRule="auto"/>
        <w:jc w:val="both"/>
        <w:rPr>
          <w:rFonts w:ascii="Arial Narrow" w:hAnsi="Arial Narrow"/>
          <w:sz w:val="21"/>
          <w:szCs w:val="21"/>
        </w:rPr>
      </w:pPr>
      <w:r>
        <w:rPr>
          <w:rFonts w:ascii="Arial Narrow" w:hAnsi="Arial Narrow"/>
          <w:sz w:val="21"/>
          <w:szCs w:val="21"/>
        </w:rPr>
        <w:t>(ďalej spoločne ako „</w:t>
      </w:r>
      <w:r>
        <w:rPr>
          <w:rFonts w:ascii="Arial Narrow" w:hAnsi="Arial Narrow"/>
          <w:b/>
          <w:bCs/>
          <w:sz w:val="21"/>
          <w:szCs w:val="21"/>
        </w:rPr>
        <w:t>zmluvné strany</w:t>
      </w:r>
      <w:r>
        <w:rPr>
          <w:rFonts w:ascii="Arial Narrow" w:hAnsi="Arial Narrow"/>
          <w:sz w:val="21"/>
          <w:szCs w:val="21"/>
        </w:rPr>
        <w:t>“)</w:t>
      </w:r>
    </w:p>
    <w:p w14:paraId="13158CB4" w14:textId="77777777" w:rsidR="0071024F" w:rsidRDefault="0071024F">
      <w:pPr>
        <w:pStyle w:val="Zkladntext1"/>
        <w:tabs>
          <w:tab w:val="left" w:pos="5670"/>
        </w:tabs>
        <w:spacing w:line="240" w:lineRule="auto"/>
        <w:jc w:val="both"/>
        <w:rPr>
          <w:rFonts w:ascii="Arial Narrow" w:hAnsi="Arial Narrow"/>
          <w:sz w:val="21"/>
          <w:szCs w:val="21"/>
        </w:rPr>
      </w:pPr>
    </w:p>
    <w:p w14:paraId="3CC38293" w14:textId="77777777" w:rsidR="0071024F" w:rsidRDefault="0071024F">
      <w:pPr>
        <w:pStyle w:val="Zkladntext1"/>
        <w:tabs>
          <w:tab w:val="left" w:pos="426"/>
          <w:tab w:val="left" w:pos="5670"/>
        </w:tabs>
        <w:spacing w:line="240" w:lineRule="auto"/>
        <w:ind w:left="425" w:hanging="425"/>
        <w:jc w:val="center"/>
        <w:rPr>
          <w:rFonts w:ascii="Arial Narrow" w:hAnsi="Arial Narrow"/>
          <w:b/>
          <w:bCs/>
          <w:sz w:val="21"/>
          <w:szCs w:val="21"/>
        </w:rPr>
      </w:pPr>
    </w:p>
    <w:p w14:paraId="3375092F" w14:textId="77777777" w:rsidR="0071024F" w:rsidRDefault="00000000">
      <w:pPr>
        <w:pStyle w:val="Zkladntext1"/>
        <w:tabs>
          <w:tab w:val="left" w:pos="426"/>
          <w:tab w:val="left" w:pos="5670"/>
        </w:tabs>
        <w:spacing w:line="240" w:lineRule="auto"/>
        <w:ind w:left="425" w:hanging="425"/>
        <w:jc w:val="center"/>
        <w:rPr>
          <w:rFonts w:ascii="Arial Narrow" w:hAnsi="Arial Narrow"/>
          <w:b/>
          <w:bCs/>
          <w:sz w:val="21"/>
          <w:szCs w:val="21"/>
        </w:rPr>
      </w:pPr>
      <w:r>
        <w:rPr>
          <w:rFonts w:ascii="Arial Narrow" w:hAnsi="Arial Narrow"/>
          <w:b/>
          <w:bCs/>
          <w:sz w:val="21"/>
          <w:szCs w:val="21"/>
        </w:rPr>
        <w:t>Preambula</w:t>
      </w:r>
    </w:p>
    <w:p w14:paraId="2BEE2A5D" w14:textId="77777777" w:rsidR="0071024F" w:rsidRDefault="00000000">
      <w:pPr>
        <w:pStyle w:val="Cisl2U"/>
        <w:numPr>
          <w:ilvl w:val="0"/>
          <w:numId w:val="7"/>
        </w:numPr>
        <w:ind w:left="0" w:hanging="567"/>
        <w:jc w:val="both"/>
        <w:rPr>
          <w:rFonts w:ascii="Arial Narrow" w:hAnsi="Arial Narrow"/>
          <w:b/>
          <w:bCs/>
          <w:sz w:val="21"/>
          <w:szCs w:val="21"/>
        </w:rPr>
      </w:pPr>
      <w:r>
        <w:rPr>
          <w:rFonts w:ascii="Arial Narrow" w:hAnsi="Arial Narrow"/>
          <w:sz w:val="21"/>
          <w:szCs w:val="21"/>
        </w:rPr>
        <w:t>Táto zmluva sa uzatvára ako výsledok verejného obstarávania na predmet „</w:t>
      </w:r>
      <w:r>
        <w:rPr>
          <w:rFonts w:ascii="Arial Narrow" w:hAnsi="Arial Narrow"/>
          <w:b/>
          <w:bCs/>
          <w:sz w:val="21"/>
          <w:szCs w:val="21"/>
        </w:rPr>
        <w:t xml:space="preserve">Dodávka elektrickej energie na rok 2026 pre BVS, </w:t>
      </w:r>
      <w:proofErr w:type="spellStart"/>
      <w:r>
        <w:rPr>
          <w:rFonts w:ascii="Arial Narrow" w:hAnsi="Arial Narrow"/>
          <w:b/>
          <w:bCs/>
          <w:sz w:val="21"/>
          <w:szCs w:val="21"/>
        </w:rPr>
        <w:t>a.s</w:t>
      </w:r>
      <w:proofErr w:type="spellEnd"/>
      <w:r>
        <w:rPr>
          <w:rFonts w:ascii="Arial Narrow" w:hAnsi="Arial Narrow"/>
          <w:b/>
          <w:bCs/>
          <w:sz w:val="21"/>
          <w:szCs w:val="21"/>
        </w:rPr>
        <w:t xml:space="preserve">. a BIONERGY, a. s.“ </w:t>
      </w:r>
      <w:r>
        <w:rPr>
          <w:rFonts w:ascii="Arial Narrow" w:hAnsi="Arial Narrow"/>
          <w:sz w:val="21"/>
          <w:szCs w:val="21"/>
        </w:rPr>
        <w:t>realizovaného zadaním zákazky v rámci zriadeného dynamického nákupného systému na predmet „Dodávka elektrickej energie a zemného plynu“,</w:t>
      </w:r>
      <w:r>
        <w:rPr>
          <w:rFonts w:ascii="Garamond" w:hAnsi="Garamond"/>
          <w:sz w:val="20"/>
          <w:szCs w:val="20"/>
        </w:rPr>
        <w:t xml:space="preserve"> </w:t>
      </w:r>
      <w:r>
        <w:rPr>
          <w:rFonts w:ascii="Arial Narrow" w:hAnsi="Arial Narrow"/>
          <w:sz w:val="21"/>
          <w:szCs w:val="21"/>
        </w:rPr>
        <w:t xml:space="preserve">ktorého oznámenie o vyhlásení verejného obstarávania bolo zverejnené v Európskom vestníku pod značkou 2023/S 045-131206 zo dňa 03.03.2023 a zverejnené vo Vestníku verejného obstarávania vedeného Úradom pre verejné obstarávanie č. 48/2023 pod značkou 10003-MUT zo dňa 06.03.2023 a ktorý zriadil verejný obstarávateľ Technické siete Bratislava, a. s., Primaciálne námestie 1, 814 99 Bratislava, IČO: 54 302 102 z titulu vykonávania centralizovanej činnosti vo verejnom obstarávaní podľa § 15 </w:t>
      </w:r>
      <w:r>
        <w:rPr>
          <w:rFonts w:ascii="Arial Narrow" w:hAnsi="Arial Narrow" w:cs="Arial"/>
          <w:sz w:val="21"/>
          <w:szCs w:val="21"/>
        </w:rPr>
        <w:t>zákona č. 343/2015 Z. z. o verejnom obstarávaní a o zmene a doplnení niektorých zákonov v znení neskorších predpisov (ďalej len „</w:t>
      </w:r>
      <w:r>
        <w:rPr>
          <w:rFonts w:ascii="Arial Narrow" w:hAnsi="Arial Narrow" w:cs="Arial"/>
          <w:b/>
          <w:sz w:val="21"/>
          <w:szCs w:val="21"/>
        </w:rPr>
        <w:t>ZVO</w:t>
      </w:r>
      <w:r>
        <w:rPr>
          <w:rFonts w:ascii="Arial Narrow" w:hAnsi="Arial Narrow" w:cs="Arial"/>
          <w:sz w:val="21"/>
          <w:szCs w:val="21"/>
        </w:rPr>
        <w:t>“)</w:t>
      </w:r>
      <w:r>
        <w:rPr>
          <w:rFonts w:ascii="Arial Narrow" w:hAnsi="Arial Narrow"/>
          <w:sz w:val="21"/>
          <w:szCs w:val="21"/>
        </w:rPr>
        <w:t>.</w:t>
      </w:r>
    </w:p>
    <w:p w14:paraId="6ADC06E7" w14:textId="77777777" w:rsidR="0071024F" w:rsidRDefault="00000000">
      <w:pPr>
        <w:pStyle w:val="Cisl2U"/>
        <w:numPr>
          <w:ilvl w:val="0"/>
          <w:numId w:val="7"/>
        </w:numPr>
        <w:ind w:left="0" w:hanging="567"/>
        <w:jc w:val="both"/>
        <w:rPr>
          <w:rFonts w:ascii="Arial Narrow" w:hAnsi="Arial Narrow"/>
          <w:sz w:val="21"/>
          <w:szCs w:val="21"/>
        </w:rPr>
      </w:pPr>
      <w:r>
        <w:rPr>
          <w:rFonts w:ascii="Arial Narrow" w:hAnsi="Arial Narrow"/>
          <w:sz w:val="21"/>
          <w:szCs w:val="21"/>
        </w:rPr>
        <w:t xml:space="preserve">Zmluvné strany berú na vedomie, že odberateľ nesmie uzavrieť zmluvu s dodávateľom, ktorý má povinnosť zapisovať sa do registra partnerov verejného sektora </w:t>
      </w:r>
      <w:r>
        <w:rPr>
          <w:rFonts w:ascii="Arial Narrow" w:hAnsi="Arial Narrow" w:cs="Arial"/>
          <w:sz w:val="21"/>
          <w:szCs w:val="21"/>
        </w:rPr>
        <w:t>(ďalej len „</w:t>
      </w:r>
      <w:r>
        <w:rPr>
          <w:rFonts w:ascii="Arial Narrow" w:hAnsi="Arial Narrow" w:cs="Arial"/>
          <w:b/>
          <w:sz w:val="21"/>
          <w:szCs w:val="21"/>
        </w:rPr>
        <w:t>RPVS</w:t>
      </w:r>
      <w:r>
        <w:rPr>
          <w:rFonts w:ascii="Arial Narrow" w:hAnsi="Arial Narrow" w:cs="Arial"/>
          <w:sz w:val="21"/>
          <w:szCs w:val="21"/>
        </w:rPr>
        <w:t>“)</w:t>
      </w:r>
      <w:r>
        <w:rPr>
          <w:rFonts w:ascii="Arial Narrow" w:hAnsi="Arial Narrow"/>
          <w:sz w:val="21"/>
          <w:szCs w:val="21"/>
        </w:rPr>
        <w:t xml:space="preserve"> v zmysle zákona č. 315/2016 Z. z. o registri partnerov verejného sektora a o zmene a doplnení niektorých zákonov v znení neskorších predpisov a nie je zapísaný v RPVS, alebo ktorého subdodávatelia alebo subdodávatelia podľa osobitného predpisu, ktorí majú povinnosť zapisovať sa do RPVS, nie sú zapísaní v RPVS, </w:t>
      </w:r>
      <w:r>
        <w:rPr>
          <w:rFonts w:ascii="Arial Narrow" w:hAnsi="Arial Narrow" w:cs="Arial"/>
          <w:sz w:val="21"/>
          <w:szCs w:val="21"/>
        </w:rPr>
        <w:t>alebo s úspešným uchádzačom, ktorý má povinnosť zapisovať sa do RPVS a ktorý má ako konečného užívateľa výhod zapísanú osobu podľa § 11 ods. 1 písm. c) ZVO, alebo ktorého subdodávatelia alebo subdodávatelia podľa osobitného predpisu, ktorí majú povinnosť zapisovať sa do RPVS majú zapísaného ako konečného užívateľa výhod osobu podľa § 11 ods. 1 písm. c) ZVO.</w:t>
      </w:r>
    </w:p>
    <w:p w14:paraId="1601B2F2" w14:textId="77777777" w:rsidR="0071024F" w:rsidRDefault="0071024F">
      <w:pPr>
        <w:pStyle w:val="Cisl2U"/>
        <w:numPr>
          <w:ilvl w:val="0"/>
          <w:numId w:val="0"/>
        </w:numPr>
        <w:jc w:val="both"/>
        <w:rPr>
          <w:rFonts w:ascii="Arial Narrow" w:hAnsi="Arial Narrow"/>
          <w:sz w:val="21"/>
          <w:szCs w:val="21"/>
        </w:rPr>
      </w:pPr>
    </w:p>
    <w:p w14:paraId="5A3ABE76" w14:textId="77777777" w:rsidR="0071024F" w:rsidRDefault="00000000">
      <w:pPr>
        <w:pStyle w:val="Zkladntext1"/>
        <w:tabs>
          <w:tab w:val="left" w:pos="426"/>
          <w:tab w:val="left" w:pos="5670"/>
        </w:tabs>
        <w:spacing w:line="240" w:lineRule="auto"/>
        <w:ind w:left="425" w:hanging="425"/>
        <w:jc w:val="center"/>
        <w:rPr>
          <w:rFonts w:ascii="Arial Narrow" w:hAnsi="Arial Narrow"/>
          <w:sz w:val="21"/>
          <w:szCs w:val="21"/>
        </w:rPr>
      </w:pPr>
      <w:r>
        <w:rPr>
          <w:rFonts w:ascii="Arial Narrow" w:hAnsi="Arial Narrow"/>
          <w:b/>
          <w:bCs/>
          <w:sz w:val="21"/>
          <w:szCs w:val="21"/>
        </w:rPr>
        <w:t>Článok I</w:t>
      </w:r>
    </w:p>
    <w:p w14:paraId="1AA998D3" w14:textId="77777777" w:rsidR="0071024F" w:rsidRDefault="00000000">
      <w:pPr>
        <w:pStyle w:val="Zkladntext1"/>
        <w:tabs>
          <w:tab w:val="left" w:pos="426"/>
          <w:tab w:val="left" w:pos="5670"/>
        </w:tabs>
        <w:spacing w:line="240" w:lineRule="auto"/>
        <w:ind w:left="425" w:hanging="425"/>
        <w:jc w:val="center"/>
        <w:rPr>
          <w:rFonts w:ascii="Arial Narrow" w:hAnsi="Arial Narrow"/>
          <w:sz w:val="21"/>
          <w:szCs w:val="21"/>
        </w:rPr>
      </w:pPr>
      <w:r>
        <w:rPr>
          <w:rFonts w:ascii="Arial Narrow" w:hAnsi="Arial Narrow"/>
          <w:b/>
          <w:bCs/>
          <w:sz w:val="21"/>
          <w:szCs w:val="21"/>
        </w:rPr>
        <w:t>Predmet zmluvy</w:t>
      </w:r>
    </w:p>
    <w:p w14:paraId="775895F7" w14:textId="77777777" w:rsidR="0071024F" w:rsidRDefault="00000000">
      <w:pPr>
        <w:pStyle w:val="Cisl2U"/>
        <w:numPr>
          <w:ilvl w:val="0"/>
          <w:numId w:val="22"/>
        </w:numPr>
        <w:ind w:left="0" w:hanging="567"/>
        <w:jc w:val="both"/>
        <w:rPr>
          <w:rFonts w:ascii="Arial Narrow" w:hAnsi="Arial Narrow"/>
          <w:sz w:val="21"/>
          <w:szCs w:val="21"/>
        </w:rPr>
      </w:pPr>
      <w:bookmarkStart w:id="0" w:name="bookmark0"/>
      <w:bookmarkEnd w:id="0"/>
      <w:r>
        <w:rPr>
          <w:rFonts w:ascii="Arial Narrow" w:hAnsi="Arial Narrow"/>
          <w:sz w:val="21"/>
          <w:szCs w:val="21"/>
        </w:rPr>
        <w:t>Predmetom tejto zmluvy je záväzok dodávateľa po dobu účinnosti tejto zmluvy:</w:t>
      </w:r>
      <w:bookmarkStart w:id="1" w:name="bookmark1"/>
      <w:bookmarkEnd w:id="1"/>
    </w:p>
    <w:p w14:paraId="1C7E113B" w14:textId="77777777" w:rsidR="0071024F" w:rsidRDefault="00000000">
      <w:pPr>
        <w:pStyle w:val="Cisl2U"/>
        <w:numPr>
          <w:ilvl w:val="0"/>
          <w:numId w:val="13"/>
        </w:numPr>
        <w:tabs>
          <w:tab w:val="clear" w:pos="709"/>
          <w:tab w:val="left" w:pos="426"/>
        </w:tabs>
        <w:ind w:left="284" w:hanging="284"/>
        <w:jc w:val="both"/>
        <w:rPr>
          <w:rFonts w:ascii="Arial Narrow" w:hAnsi="Arial Narrow"/>
          <w:sz w:val="21"/>
          <w:szCs w:val="21"/>
        </w:rPr>
      </w:pPr>
      <w:r>
        <w:rPr>
          <w:rFonts w:ascii="Arial Narrow" w:hAnsi="Arial Narrow"/>
          <w:sz w:val="21"/>
          <w:szCs w:val="21"/>
        </w:rPr>
        <w:t>dodávať elektrinu do odberných miest odberateľa, špecifikovaných v neoddeliteľnej prílohe č. 1 tejto zmluvy (ďalej len „</w:t>
      </w:r>
      <w:r>
        <w:rPr>
          <w:rFonts w:ascii="Arial Narrow" w:hAnsi="Arial Narrow"/>
          <w:b/>
          <w:bCs/>
          <w:sz w:val="21"/>
          <w:szCs w:val="21"/>
        </w:rPr>
        <w:t>príloha č. 1</w:t>
      </w:r>
      <w:r>
        <w:rPr>
          <w:rFonts w:ascii="Arial Narrow" w:hAnsi="Arial Narrow"/>
          <w:sz w:val="21"/>
          <w:szCs w:val="21"/>
        </w:rPr>
        <w:t>“) (ďalej len „</w:t>
      </w:r>
      <w:r>
        <w:rPr>
          <w:rFonts w:ascii="Arial Narrow" w:hAnsi="Arial Narrow"/>
          <w:b/>
          <w:bCs/>
          <w:sz w:val="21"/>
          <w:szCs w:val="21"/>
        </w:rPr>
        <w:t>OM</w:t>
      </w:r>
      <w:r>
        <w:rPr>
          <w:rFonts w:ascii="Arial Narrow" w:hAnsi="Arial Narrow"/>
          <w:sz w:val="21"/>
          <w:szCs w:val="21"/>
        </w:rPr>
        <w:t xml:space="preserve">“), napäťovej úrovne VN v súlade so zákonom č. 251/2012 Z. z. o energetike a o zmene a doplnení niektorých zákonov v znení neskorších predpisov (ďalej len </w:t>
      </w:r>
      <w:r>
        <w:rPr>
          <w:rFonts w:ascii="Arial Narrow" w:hAnsi="Arial Narrow"/>
          <w:b/>
          <w:bCs/>
          <w:sz w:val="21"/>
          <w:szCs w:val="21"/>
        </w:rPr>
        <w:t>„Zákon o energetike“</w:t>
      </w:r>
      <w:r>
        <w:rPr>
          <w:rFonts w:ascii="Arial Narrow" w:hAnsi="Arial Narrow"/>
          <w:sz w:val="21"/>
          <w:szCs w:val="21"/>
        </w:rPr>
        <w:t xml:space="preserve">), v súlade so zákonom č. 250/2012 Z. z. o regulácii v sieťových odvetviach v znení neskorších predpisov (ďalej len </w:t>
      </w:r>
      <w:r>
        <w:rPr>
          <w:rFonts w:ascii="Arial Narrow" w:hAnsi="Arial Narrow"/>
          <w:b/>
          <w:bCs/>
          <w:sz w:val="21"/>
          <w:szCs w:val="21"/>
        </w:rPr>
        <w:t>„Zákon o regulácii v sieťových odvetviach“</w:t>
      </w:r>
      <w:r>
        <w:rPr>
          <w:rFonts w:ascii="Arial Narrow" w:hAnsi="Arial Narrow"/>
          <w:sz w:val="21"/>
          <w:szCs w:val="21"/>
        </w:rPr>
        <w:t>), v súlade s vykonávacími predpismi k vyššie uvedeným zákonom a za podmienok dohodnutých v tejto zmluve (ďalej len ako „</w:t>
      </w:r>
      <w:r>
        <w:rPr>
          <w:rFonts w:ascii="Arial Narrow" w:hAnsi="Arial Narrow"/>
          <w:b/>
          <w:bCs/>
          <w:sz w:val="21"/>
          <w:szCs w:val="21"/>
        </w:rPr>
        <w:t>dodávka elektriny</w:t>
      </w:r>
      <w:r>
        <w:rPr>
          <w:rFonts w:ascii="Arial Narrow" w:hAnsi="Arial Narrow"/>
          <w:sz w:val="21"/>
          <w:szCs w:val="21"/>
        </w:rPr>
        <w:t>“),</w:t>
      </w:r>
    </w:p>
    <w:p w14:paraId="2B67B883" w14:textId="77777777" w:rsidR="0071024F" w:rsidRDefault="00000000">
      <w:pPr>
        <w:pStyle w:val="Cisl2U"/>
        <w:numPr>
          <w:ilvl w:val="0"/>
          <w:numId w:val="13"/>
        </w:numPr>
        <w:ind w:left="284" w:hanging="284"/>
        <w:jc w:val="both"/>
        <w:rPr>
          <w:rFonts w:ascii="Arial Narrow" w:hAnsi="Arial Narrow"/>
          <w:sz w:val="21"/>
          <w:szCs w:val="21"/>
        </w:rPr>
      </w:pPr>
      <w:bookmarkStart w:id="2" w:name="bookmark2"/>
      <w:bookmarkEnd w:id="2"/>
      <w:r>
        <w:rPr>
          <w:rFonts w:ascii="Arial Narrow" w:hAnsi="Arial Narrow"/>
          <w:sz w:val="21"/>
          <w:szCs w:val="21"/>
        </w:rPr>
        <w:t xml:space="preserve">prevziať za odberateľa zodpovednosť za odchýlku za odberné a odovzdávacie miesta voči </w:t>
      </w:r>
      <w:proofErr w:type="spellStart"/>
      <w:r>
        <w:rPr>
          <w:rFonts w:ascii="Arial Narrow" w:hAnsi="Arial Narrow"/>
          <w:sz w:val="21"/>
          <w:szCs w:val="21"/>
        </w:rPr>
        <w:t>zúčtovateľovi</w:t>
      </w:r>
      <w:proofErr w:type="spellEnd"/>
      <w:r>
        <w:rPr>
          <w:rFonts w:ascii="Arial Narrow" w:hAnsi="Arial Narrow"/>
          <w:sz w:val="21"/>
          <w:szCs w:val="21"/>
        </w:rPr>
        <w:t xml:space="preserve"> odchýlok,</w:t>
      </w:r>
    </w:p>
    <w:p w14:paraId="451E3648" w14:textId="77777777" w:rsidR="0071024F" w:rsidRDefault="00000000">
      <w:pPr>
        <w:pStyle w:val="Cisl2U"/>
        <w:numPr>
          <w:ilvl w:val="0"/>
          <w:numId w:val="13"/>
        </w:numPr>
        <w:ind w:left="284" w:hanging="284"/>
        <w:jc w:val="both"/>
        <w:rPr>
          <w:rFonts w:ascii="Arial Narrow" w:hAnsi="Arial Narrow"/>
          <w:sz w:val="21"/>
          <w:szCs w:val="21"/>
        </w:rPr>
      </w:pPr>
      <w:r>
        <w:rPr>
          <w:rFonts w:ascii="Arial Narrow" w:hAnsi="Arial Narrow"/>
          <w:sz w:val="21"/>
          <w:szCs w:val="21"/>
        </w:rPr>
        <w:t>zabezpečiť pre odberateľa distribúciu elektriny a služby spojené s dodávkou elektriny (ďalej len „</w:t>
      </w:r>
      <w:r>
        <w:rPr>
          <w:rFonts w:ascii="Arial Narrow" w:hAnsi="Arial Narrow"/>
          <w:b/>
          <w:bCs/>
          <w:sz w:val="21"/>
          <w:szCs w:val="21"/>
        </w:rPr>
        <w:t>distribučné služby</w:t>
      </w:r>
      <w:r>
        <w:rPr>
          <w:rFonts w:ascii="Arial Narrow" w:hAnsi="Arial Narrow"/>
          <w:sz w:val="21"/>
          <w:szCs w:val="21"/>
        </w:rPr>
        <w:t>“),</w:t>
      </w:r>
    </w:p>
    <w:p w14:paraId="331546F1" w14:textId="77777777" w:rsidR="0071024F" w:rsidRDefault="00000000">
      <w:pPr>
        <w:pStyle w:val="Cisl2U"/>
        <w:numPr>
          <w:ilvl w:val="0"/>
          <w:numId w:val="13"/>
        </w:numPr>
        <w:ind w:left="284" w:hanging="284"/>
        <w:jc w:val="both"/>
        <w:rPr>
          <w:rFonts w:ascii="Arial Narrow" w:hAnsi="Arial Narrow"/>
          <w:sz w:val="21"/>
          <w:szCs w:val="21"/>
        </w:rPr>
      </w:pPr>
      <w:r>
        <w:rPr>
          <w:rFonts w:ascii="Arial Narrow" w:hAnsi="Arial Narrow"/>
          <w:sz w:val="21"/>
          <w:szCs w:val="21"/>
        </w:rPr>
        <w:t>výkup vyrobenej elektriny dodanej do distribučnej siete alebo zdieľanie vyrobenej a nespotrebovanej elektriny v ktoromkoľvek OM s </w:t>
      </w:r>
      <w:proofErr w:type="spellStart"/>
      <w:r>
        <w:rPr>
          <w:rFonts w:ascii="Arial Narrow" w:hAnsi="Arial Narrow"/>
          <w:sz w:val="21"/>
          <w:szCs w:val="21"/>
        </w:rPr>
        <w:t>priebehovým</w:t>
      </w:r>
      <w:proofErr w:type="spellEnd"/>
      <w:r>
        <w:rPr>
          <w:rFonts w:ascii="Arial Narrow" w:hAnsi="Arial Narrow"/>
          <w:sz w:val="21"/>
          <w:szCs w:val="21"/>
        </w:rPr>
        <w:t xml:space="preserve"> meraním v rámci bilančnej skupiny, podľa rozhodnutia odberateľa,</w:t>
      </w:r>
    </w:p>
    <w:p w14:paraId="524F5CC6" w14:textId="77777777" w:rsidR="0071024F" w:rsidRDefault="00000000">
      <w:pPr>
        <w:pStyle w:val="Cisl2U"/>
        <w:numPr>
          <w:ilvl w:val="0"/>
          <w:numId w:val="0"/>
        </w:numPr>
        <w:ind w:hanging="567"/>
        <w:jc w:val="both"/>
        <w:rPr>
          <w:rFonts w:ascii="Arial Narrow" w:hAnsi="Arial Narrow"/>
          <w:sz w:val="21"/>
          <w:szCs w:val="21"/>
        </w:rPr>
      </w:pPr>
      <w:bookmarkStart w:id="3" w:name="bookmark3"/>
      <w:bookmarkEnd w:id="3"/>
      <w:r>
        <w:rPr>
          <w:rFonts w:ascii="Arial Narrow" w:hAnsi="Arial Narrow"/>
          <w:sz w:val="21"/>
          <w:szCs w:val="21"/>
        </w:rPr>
        <w:tab/>
        <w:t>(ďalej všetko spolu len ako „</w:t>
      </w:r>
      <w:r>
        <w:rPr>
          <w:rFonts w:ascii="Arial Narrow" w:hAnsi="Arial Narrow"/>
          <w:b/>
          <w:bCs/>
          <w:sz w:val="21"/>
          <w:szCs w:val="21"/>
        </w:rPr>
        <w:t>predmet zmluvy</w:t>
      </w:r>
      <w:r>
        <w:rPr>
          <w:rFonts w:ascii="Arial Narrow" w:hAnsi="Arial Narrow"/>
          <w:sz w:val="21"/>
          <w:szCs w:val="21"/>
        </w:rPr>
        <w:t>“).</w:t>
      </w:r>
    </w:p>
    <w:p w14:paraId="49A6EDDF" w14:textId="77777777" w:rsidR="0071024F" w:rsidRDefault="00000000">
      <w:pPr>
        <w:pStyle w:val="Cisl2U"/>
        <w:numPr>
          <w:ilvl w:val="0"/>
          <w:numId w:val="22"/>
        </w:numPr>
        <w:ind w:left="0" w:hanging="567"/>
        <w:jc w:val="both"/>
        <w:rPr>
          <w:rFonts w:ascii="Arial Narrow" w:hAnsi="Arial Narrow"/>
          <w:color w:val="auto"/>
          <w:sz w:val="21"/>
          <w:szCs w:val="21"/>
        </w:rPr>
      </w:pPr>
      <w:bookmarkStart w:id="4" w:name="bookmark4"/>
      <w:bookmarkEnd w:id="4"/>
      <w:r>
        <w:rPr>
          <w:rFonts w:ascii="Arial Narrow" w:hAnsi="Arial Narrow"/>
          <w:sz w:val="21"/>
          <w:szCs w:val="21"/>
        </w:rPr>
        <w:t xml:space="preserve">Predmetom tejto zmluvy je tiež </w:t>
      </w:r>
      <w:r>
        <w:rPr>
          <w:rFonts w:ascii="Arial Narrow" w:hAnsi="Arial Narrow"/>
          <w:color w:val="auto"/>
          <w:sz w:val="21"/>
          <w:szCs w:val="21"/>
        </w:rPr>
        <w:t>záväzok odberateľa dodanú elektrinu odobrať a zaplatiť za predmet zmluvy cenu špecifikovanú v článku IV tejto zmluvy.</w:t>
      </w:r>
    </w:p>
    <w:p w14:paraId="24006AF7" w14:textId="77777777" w:rsidR="0071024F" w:rsidRDefault="00000000">
      <w:pPr>
        <w:pStyle w:val="Cisl2U"/>
        <w:numPr>
          <w:ilvl w:val="0"/>
          <w:numId w:val="22"/>
        </w:numPr>
        <w:ind w:left="0" w:hanging="567"/>
        <w:jc w:val="both"/>
        <w:rPr>
          <w:rFonts w:ascii="Arial Narrow" w:hAnsi="Arial Narrow"/>
          <w:color w:val="auto"/>
          <w:sz w:val="21"/>
          <w:szCs w:val="21"/>
        </w:rPr>
      </w:pPr>
      <w:r>
        <w:rPr>
          <w:rFonts w:ascii="Arial Narrow" w:hAnsi="Arial Narrow"/>
          <w:sz w:val="21"/>
          <w:szCs w:val="21"/>
        </w:rPr>
        <w:t>Dodávateľ sa tiež zaväzuje, že na základe splnomocnenia odberateľa bez zbytočného odkladu a s vynaložením odbornej starostlivosti zabezpečí všetky právne a administratívne úkony, spojené so zmenou dodávateľa počas účinnosti tejto zmluvy, a to na základe pokynu odberateľa k dátumu podľa bodu 2. článku II tejto zmluvy.</w:t>
      </w:r>
    </w:p>
    <w:p w14:paraId="3F144F3C" w14:textId="77777777" w:rsidR="0071024F" w:rsidRDefault="00000000">
      <w:pPr>
        <w:pStyle w:val="Cisl2U"/>
        <w:numPr>
          <w:ilvl w:val="0"/>
          <w:numId w:val="22"/>
        </w:numPr>
        <w:ind w:left="0" w:hanging="567"/>
        <w:jc w:val="both"/>
        <w:rPr>
          <w:rFonts w:ascii="Arial Narrow" w:hAnsi="Arial Narrow"/>
          <w:color w:val="auto"/>
          <w:sz w:val="21"/>
          <w:szCs w:val="21"/>
        </w:rPr>
      </w:pPr>
      <w:r>
        <w:rPr>
          <w:rFonts w:ascii="Arial Narrow" w:hAnsi="Arial Narrow"/>
          <w:color w:val="auto"/>
          <w:sz w:val="21"/>
          <w:szCs w:val="21"/>
        </w:rPr>
        <w:lastRenderedPageBreak/>
        <w:t>Dodávateľ</w:t>
      </w:r>
      <w:r>
        <w:rPr>
          <w:rFonts w:ascii="Arial Narrow" w:hAnsi="Arial Narrow" w:cs="Arial Narrow"/>
          <w:color w:val="auto"/>
          <w:sz w:val="21"/>
          <w:szCs w:val="21"/>
        </w:rPr>
        <w:t xml:space="preserve"> sa zaväzuje, že na pokyn odberateľa bez zbytočného odkladu a s vynaložením odbornej starostlivosti zabezpečí všetky potrebné náležitosti s prihlásením alebo zrušením OM u prevádzkovateľa distribučnej sústavy </w:t>
      </w:r>
      <w:r>
        <w:rPr>
          <w:rFonts w:ascii="Arial Narrow" w:hAnsi="Arial Narrow" w:cs="Arial Narrow"/>
          <w:sz w:val="21"/>
          <w:szCs w:val="21"/>
        </w:rPr>
        <w:t>(ďalej len „</w:t>
      </w:r>
      <w:r>
        <w:rPr>
          <w:rFonts w:ascii="Arial Narrow" w:hAnsi="Arial Narrow" w:cs="Arial Narrow"/>
          <w:b/>
          <w:sz w:val="21"/>
          <w:szCs w:val="21"/>
        </w:rPr>
        <w:t>PDS</w:t>
      </w:r>
      <w:r>
        <w:rPr>
          <w:rFonts w:ascii="Arial Narrow" w:hAnsi="Arial Narrow" w:cs="Arial Narrow"/>
          <w:sz w:val="21"/>
          <w:szCs w:val="21"/>
        </w:rPr>
        <w:t>“)</w:t>
      </w:r>
      <w:r>
        <w:rPr>
          <w:rFonts w:ascii="Arial Narrow" w:hAnsi="Arial Narrow" w:cs="Arial Narrow"/>
          <w:color w:val="auto"/>
          <w:sz w:val="21"/>
          <w:szCs w:val="21"/>
        </w:rPr>
        <w:t xml:space="preserve"> počas účinnosti tejto zmluvy. V prípade, ak dodávateľ vo verejnom obstarávaní definovanom v bode 1. Preambuly tejto zmluvy predložil v ponuke čestné vyhlásenie / potvrdenie, že zaháji rokovania o uzatvorení zmluvy s prevádzkovateľmi distribučnej siete, potom sa dodávateľ zaväzuje, že najneskôr do 15.12.2025 predloží odberateľovi kópie platných zmlúv s PDS, na základe ktorých bude zabezpečená distribúcia elektriny do OM odberateľa.</w:t>
      </w:r>
    </w:p>
    <w:p w14:paraId="093091E8" w14:textId="77777777" w:rsidR="0071024F" w:rsidRDefault="00000000">
      <w:pPr>
        <w:pStyle w:val="Zhlavie20"/>
        <w:keepNext/>
        <w:keepLines/>
        <w:tabs>
          <w:tab w:val="left" w:pos="426"/>
          <w:tab w:val="left" w:pos="5670"/>
        </w:tabs>
        <w:spacing w:line="240" w:lineRule="auto"/>
        <w:ind w:left="425" w:hanging="425"/>
        <w:jc w:val="center"/>
        <w:rPr>
          <w:rFonts w:ascii="Arial Narrow" w:hAnsi="Arial Narrow"/>
          <w:sz w:val="21"/>
          <w:szCs w:val="21"/>
        </w:rPr>
      </w:pPr>
      <w:bookmarkStart w:id="5" w:name="bookmark7"/>
      <w:r>
        <w:rPr>
          <w:rFonts w:ascii="Arial Narrow" w:hAnsi="Arial Narrow"/>
          <w:sz w:val="21"/>
          <w:szCs w:val="21"/>
        </w:rPr>
        <w:t>Článok II</w:t>
      </w:r>
      <w:bookmarkEnd w:id="5"/>
    </w:p>
    <w:p w14:paraId="275A3458" w14:textId="77777777" w:rsidR="0071024F" w:rsidRDefault="00000000">
      <w:pPr>
        <w:pStyle w:val="Zhlavie20"/>
        <w:keepNext/>
        <w:keepLines/>
        <w:tabs>
          <w:tab w:val="left" w:pos="426"/>
          <w:tab w:val="left" w:pos="5670"/>
        </w:tabs>
        <w:spacing w:line="240" w:lineRule="auto"/>
        <w:ind w:left="425" w:hanging="425"/>
        <w:jc w:val="center"/>
        <w:rPr>
          <w:rFonts w:ascii="Arial Narrow" w:hAnsi="Arial Narrow"/>
          <w:sz w:val="21"/>
          <w:szCs w:val="21"/>
        </w:rPr>
      </w:pPr>
      <w:bookmarkStart w:id="6" w:name="bookmark5"/>
      <w:bookmarkStart w:id="7" w:name="bookmark6"/>
      <w:bookmarkStart w:id="8" w:name="bookmark8"/>
      <w:r>
        <w:rPr>
          <w:rFonts w:ascii="Arial Narrow" w:hAnsi="Arial Narrow"/>
          <w:sz w:val="21"/>
          <w:szCs w:val="21"/>
        </w:rPr>
        <w:t>Dodávka elektriny</w:t>
      </w:r>
      <w:bookmarkEnd w:id="6"/>
      <w:bookmarkEnd w:id="7"/>
      <w:bookmarkEnd w:id="8"/>
    </w:p>
    <w:p w14:paraId="4A96DD40" w14:textId="06002933" w:rsidR="0071024F" w:rsidRDefault="00000000">
      <w:pPr>
        <w:pStyle w:val="Cisl2U"/>
        <w:numPr>
          <w:ilvl w:val="6"/>
          <w:numId w:val="22"/>
        </w:numPr>
        <w:tabs>
          <w:tab w:val="clear" w:pos="709"/>
          <w:tab w:val="left" w:pos="0"/>
        </w:tabs>
        <w:ind w:left="0" w:hanging="567"/>
        <w:jc w:val="both"/>
        <w:rPr>
          <w:rFonts w:ascii="Arial Narrow" w:hAnsi="Arial Narrow"/>
          <w:sz w:val="21"/>
          <w:szCs w:val="21"/>
        </w:rPr>
      </w:pPr>
      <w:r>
        <w:rPr>
          <w:rFonts w:ascii="Arial Narrow" w:hAnsi="Arial Narrow"/>
          <w:sz w:val="21"/>
          <w:szCs w:val="21"/>
        </w:rPr>
        <w:t xml:space="preserve">Dodávka elektriny na základe tejto zmluvy je garantovaná. </w:t>
      </w:r>
      <w:proofErr w:type="spellStart"/>
      <w:ins w:id="9" w:author="Marcela Turčanová" w:date="2025-05-28T20:05:00Z" w16du:dateUtc="2025-05-28T18:05:00Z">
        <w:r w:rsidR="000F18A9" w:rsidRPr="28E73DBE">
          <w:rPr>
            <w:rFonts w:ascii="Arial Narrow" w:eastAsia="Arial Narrow" w:hAnsi="Arial Narrow" w:cs="Arial Narrow"/>
            <w:color w:val="auto"/>
            <w:sz w:val="20"/>
            <w:szCs w:val="20"/>
          </w:rPr>
          <w:t>Dodávateľ</w:t>
        </w:r>
        <w:proofErr w:type="spellEnd"/>
        <w:r w:rsidR="000F18A9" w:rsidRPr="28E73DBE">
          <w:rPr>
            <w:rFonts w:ascii="Arial Narrow" w:eastAsia="Arial Narrow" w:hAnsi="Arial Narrow" w:cs="Arial Narrow"/>
            <w:color w:val="auto"/>
            <w:sz w:val="20"/>
            <w:szCs w:val="20"/>
          </w:rPr>
          <w:t xml:space="preserve"> však nezodpovedá za prerušenie dodávky spôsobené obmedzením alebo prerušením distribúcie, ktoré nezavinil.</w:t>
        </w:r>
      </w:ins>
    </w:p>
    <w:p w14:paraId="18B2AC74" w14:textId="77777777" w:rsidR="0071024F" w:rsidRDefault="00000000">
      <w:pPr>
        <w:pStyle w:val="Cisl2U"/>
        <w:numPr>
          <w:ilvl w:val="6"/>
          <w:numId w:val="22"/>
        </w:numPr>
        <w:tabs>
          <w:tab w:val="clear" w:pos="709"/>
          <w:tab w:val="left" w:pos="0"/>
        </w:tabs>
        <w:ind w:left="0" w:hanging="567"/>
        <w:jc w:val="both"/>
        <w:rPr>
          <w:rFonts w:ascii="Arial Narrow" w:hAnsi="Arial Narrow"/>
          <w:sz w:val="21"/>
          <w:szCs w:val="21"/>
        </w:rPr>
      </w:pPr>
      <w:r>
        <w:rPr>
          <w:rFonts w:ascii="Arial Narrow" w:hAnsi="Arial Narrow"/>
          <w:sz w:val="21"/>
          <w:szCs w:val="21"/>
        </w:rPr>
        <w:t>Dňom začatia plnenia predmetu tejto zmluvy je 1.1.2026 od 00:00 hod. SEČ.</w:t>
      </w:r>
    </w:p>
    <w:p w14:paraId="198EAD91" w14:textId="77777777" w:rsidR="0071024F" w:rsidRDefault="00000000">
      <w:pPr>
        <w:pStyle w:val="Cisl2U"/>
        <w:numPr>
          <w:ilvl w:val="6"/>
          <w:numId w:val="22"/>
        </w:numPr>
        <w:tabs>
          <w:tab w:val="clear" w:pos="709"/>
          <w:tab w:val="left" w:pos="0"/>
        </w:tabs>
        <w:ind w:left="0" w:hanging="567"/>
        <w:jc w:val="both"/>
        <w:rPr>
          <w:rFonts w:ascii="Arial Narrow" w:hAnsi="Arial Narrow"/>
          <w:sz w:val="21"/>
          <w:szCs w:val="21"/>
        </w:rPr>
      </w:pPr>
      <w:bookmarkStart w:id="10" w:name="bookmark10"/>
      <w:bookmarkEnd w:id="10"/>
      <w:r>
        <w:rPr>
          <w:rFonts w:ascii="Arial Narrow" w:hAnsi="Arial Narrow"/>
          <w:sz w:val="21"/>
          <w:szCs w:val="21"/>
        </w:rPr>
        <w:t>Zmluvné strany sa dohodli na dodávke elektriny v predpokladanom množstve, odvodenom od spotreby odberateľa v OM za kalendárny rok predchádzajúci kalendárnemu roku, v ktorom bola uzatvorená táto zmluva.</w:t>
      </w:r>
      <w:r>
        <w:rPr>
          <w:rFonts w:ascii="Arial Narrow" w:eastAsia="Times New Roman" w:hAnsi="Arial Narrow" w:cs="Times New Roman"/>
          <w:color w:val="auto"/>
          <w:sz w:val="21"/>
          <w:szCs w:val="21"/>
          <w:lang w:eastAsia="en-US" w:bidi="ar-SA"/>
        </w:rPr>
        <w:t xml:space="preserve"> </w:t>
      </w:r>
    </w:p>
    <w:p w14:paraId="11A55BD6" w14:textId="77777777" w:rsidR="0071024F" w:rsidRDefault="00000000">
      <w:pPr>
        <w:pStyle w:val="Cisl2U"/>
        <w:numPr>
          <w:ilvl w:val="6"/>
          <w:numId w:val="22"/>
        </w:numPr>
        <w:tabs>
          <w:tab w:val="clear" w:pos="709"/>
          <w:tab w:val="left" w:pos="0"/>
        </w:tabs>
        <w:ind w:left="0" w:hanging="567"/>
        <w:jc w:val="both"/>
        <w:rPr>
          <w:rFonts w:ascii="Arial Narrow" w:hAnsi="Arial Narrow"/>
          <w:sz w:val="21"/>
          <w:szCs w:val="21"/>
        </w:rPr>
      </w:pPr>
      <w:r>
        <w:rPr>
          <w:rFonts w:ascii="Arial Narrow" w:hAnsi="Arial Narrow" w:cs="Arial Narrow"/>
          <w:sz w:val="21"/>
          <w:szCs w:val="21"/>
        </w:rPr>
        <w:t xml:space="preserve">Predpokladané množstvo elektriny je: </w:t>
      </w:r>
    </w:p>
    <w:tbl>
      <w:tblPr>
        <w:tblStyle w:val="Mriekatabuky"/>
        <w:tblW w:w="0" w:type="auto"/>
        <w:jc w:val="center"/>
        <w:tblLook w:val="04A0" w:firstRow="1" w:lastRow="0" w:firstColumn="1" w:lastColumn="0" w:noHBand="0" w:noVBand="1"/>
      </w:tblPr>
      <w:tblGrid>
        <w:gridCol w:w="2689"/>
        <w:gridCol w:w="3402"/>
        <w:gridCol w:w="2971"/>
      </w:tblGrid>
      <w:tr w:rsidR="0071024F" w14:paraId="4DAC4861" w14:textId="77777777">
        <w:trPr>
          <w:jc w:val="center"/>
        </w:trPr>
        <w:tc>
          <w:tcPr>
            <w:tcW w:w="2689" w:type="dxa"/>
            <w:vAlign w:val="center"/>
          </w:tcPr>
          <w:p w14:paraId="0FC0D126" w14:textId="77777777" w:rsidR="0071024F" w:rsidRDefault="00000000">
            <w:pPr>
              <w:pStyle w:val="Odsekzoznamu"/>
              <w:autoSpaceDE w:val="0"/>
              <w:autoSpaceDN w:val="0"/>
              <w:adjustRightInd w:val="0"/>
              <w:ind w:left="0"/>
              <w:contextualSpacing w:val="0"/>
              <w:rPr>
                <w:rFonts w:ascii="Arial Narrow" w:hAnsi="Arial Narrow" w:cs="Arial Narrow"/>
                <w:b/>
                <w:bCs/>
                <w:sz w:val="21"/>
                <w:szCs w:val="21"/>
              </w:rPr>
            </w:pPr>
            <w:r>
              <w:rPr>
                <w:rFonts w:ascii="Arial Narrow" w:hAnsi="Arial Narrow" w:cs="Arial Narrow"/>
                <w:b/>
                <w:bCs/>
                <w:sz w:val="21"/>
                <w:szCs w:val="21"/>
              </w:rPr>
              <w:t>Obdobie</w:t>
            </w:r>
          </w:p>
        </w:tc>
        <w:tc>
          <w:tcPr>
            <w:tcW w:w="3402" w:type="dxa"/>
            <w:vAlign w:val="center"/>
          </w:tcPr>
          <w:p w14:paraId="73245F51" w14:textId="77777777" w:rsidR="0071024F" w:rsidRDefault="00000000">
            <w:pPr>
              <w:pStyle w:val="Odsekzoznamu"/>
              <w:autoSpaceDE w:val="0"/>
              <w:autoSpaceDN w:val="0"/>
              <w:adjustRightInd w:val="0"/>
              <w:ind w:left="0"/>
              <w:contextualSpacing w:val="0"/>
              <w:jc w:val="center"/>
              <w:rPr>
                <w:rFonts w:ascii="Arial Narrow" w:hAnsi="Arial Narrow" w:cs="Arial Narrow"/>
                <w:b/>
                <w:bCs/>
                <w:sz w:val="21"/>
                <w:szCs w:val="21"/>
              </w:rPr>
            </w:pPr>
            <w:r>
              <w:rPr>
                <w:rFonts w:ascii="Arial Narrow" w:hAnsi="Arial Narrow" w:cs="Arial Narrow"/>
                <w:b/>
                <w:bCs/>
                <w:sz w:val="21"/>
                <w:szCs w:val="21"/>
              </w:rPr>
              <w:t>Odberateľ</w:t>
            </w:r>
          </w:p>
        </w:tc>
        <w:tc>
          <w:tcPr>
            <w:tcW w:w="2971" w:type="dxa"/>
            <w:vAlign w:val="center"/>
          </w:tcPr>
          <w:p w14:paraId="55698F53" w14:textId="77777777" w:rsidR="0071024F" w:rsidRDefault="00000000">
            <w:pPr>
              <w:autoSpaceDE w:val="0"/>
              <w:autoSpaceDN w:val="0"/>
              <w:adjustRightInd w:val="0"/>
              <w:jc w:val="center"/>
              <w:rPr>
                <w:rFonts w:ascii="Arial Narrow" w:hAnsi="Arial Narrow" w:cs="Arial Narrow"/>
                <w:b/>
                <w:bCs/>
                <w:sz w:val="21"/>
                <w:szCs w:val="21"/>
              </w:rPr>
            </w:pPr>
            <w:r>
              <w:rPr>
                <w:rFonts w:ascii="Arial Narrow" w:hAnsi="Arial Narrow" w:cs="Arial Narrow"/>
                <w:b/>
                <w:bCs/>
                <w:sz w:val="21"/>
                <w:szCs w:val="21"/>
              </w:rPr>
              <w:t>Elektrina - predpokladané odobraté množstvo v MWh</w:t>
            </w:r>
          </w:p>
        </w:tc>
      </w:tr>
      <w:tr w:rsidR="0071024F" w14:paraId="34BC2C27" w14:textId="77777777">
        <w:trPr>
          <w:jc w:val="center"/>
        </w:trPr>
        <w:tc>
          <w:tcPr>
            <w:tcW w:w="2689" w:type="dxa"/>
            <w:vAlign w:val="center"/>
          </w:tcPr>
          <w:p w14:paraId="65619A49" w14:textId="77777777" w:rsidR="0071024F" w:rsidRDefault="00000000">
            <w:pPr>
              <w:pStyle w:val="Odsekzoznamu"/>
              <w:autoSpaceDE w:val="0"/>
              <w:autoSpaceDN w:val="0"/>
              <w:adjustRightInd w:val="0"/>
              <w:ind w:left="0"/>
              <w:contextualSpacing w:val="0"/>
              <w:jc w:val="both"/>
              <w:rPr>
                <w:rFonts w:ascii="Arial Narrow" w:hAnsi="Arial Narrow" w:cs="Arial Narrow"/>
                <w:sz w:val="21"/>
                <w:szCs w:val="21"/>
              </w:rPr>
            </w:pPr>
            <w:r>
              <w:rPr>
                <w:rFonts w:ascii="Arial Narrow" w:hAnsi="Arial Narrow" w:cs="Arial Narrow"/>
                <w:sz w:val="21"/>
                <w:szCs w:val="21"/>
              </w:rPr>
              <w:t>od 01.01.2026</w:t>
            </w:r>
            <w:r>
              <w:rPr>
                <w:rFonts w:ascii="Arial Narrow" w:hAnsi="Arial Narrow" w:cs="Arial"/>
                <w:sz w:val="21"/>
                <w:szCs w:val="21"/>
              </w:rPr>
              <w:t xml:space="preserve"> od 00:00 hod. </w:t>
            </w:r>
            <w:r>
              <w:rPr>
                <w:rFonts w:ascii="Arial Narrow" w:hAnsi="Arial Narrow" w:cs="Arial Narrow"/>
                <w:sz w:val="21"/>
                <w:szCs w:val="21"/>
              </w:rPr>
              <w:t xml:space="preserve">do 31.12.2026 </w:t>
            </w:r>
            <w:r>
              <w:rPr>
                <w:rFonts w:ascii="Arial Narrow" w:hAnsi="Arial Narrow" w:cs="Arial"/>
                <w:sz w:val="21"/>
                <w:szCs w:val="21"/>
              </w:rPr>
              <w:t>do 24:00 hod. SEČ</w:t>
            </w:r>
          </w:p>
        </w:tc>
        <w:tc>
          <w:tcPr>
            <w:tcW w:w="3402" w:type="dxa"/>
            <w:vAlign w:val="center"/>
          </w:tcPr>
          <w:p w14:paraId="6C68D5AF" w14:textId="77777777" w:rsidR="0071024F" w:rsidRDefault="00000000">
            <w:pPr>
              <w:pStyle w:val="Odsekzoznamu"/>
              <w:autoSpaceDE w:val="0"/>
              <w:autoSpaceDN w:val="0"/>
              <w:adjustRightInd w:val="0"/>
              <w:ind w:left="0"/>
              <w:contextualSpacing w:val="0"/>
              <w:jc w:val="center"/>
              <w:rPr>
                <w:rFonts w:ascii="Arial Narrow" w:hAnsi="Arial Narrow" w:cs="Arial Narrow"/>
                <w:sz w:val="21"/>
                <w:szCs w:val="21"/>
              </w:rPr>
            </w:pPr>
            <w:r>
              <w:rPr>
                <w:rStyle w:val="normaltextrun"/>
                <w:rFonts w:ascii="Arial Narrow" w:hAnsi="Arial Narrow"/>
                <w:sz w:val="21"/>
                <w:szCs w:val="21"/>
                <w:bdr w:val="none" w:sz="0" w:space="0" w:color="auto" w:frame="1"/>
              </w:rPr>
              <w:t>BIONERGY, a. s.</w:t>
            </w:r>
          </w:p>
        </w:tc>
        <w:tc>
          <w:tcPr>
            <w:tcW w:w="2971" w:type="dxa"/>
            <w:vAlign w:val="center"/>
          </w:tcPr>
          <w:p w14:paraId="0CDA7B63" w14:textId="77777777" w:rsidR="0071024F" w:rsidRDefault="00000000">
            <w:pPr>
              <w:pStyle w:val="Odsekzoznamu"/>
              <w:autoSpaceDE w:val="0"/>
              <w:autoSpaceDN w:val="0"/>
              <w:adjustRightInd w:val="0"/>
              <w:ind w:left="0"/>
              <w:contextualSpacing w:val="0"/>
              <w:jc w:val="center"/>
              <w:rPr>
                <w:rFonts w:ascii="Arial Narrow" w:hAnsi="Arial Narrow" w:cs="Arial Narrow"/>
                <w:sz w:val="21"/>
                <w:szCs w:val="21"/>
              </w:rPr>
            </w:pPr>
            <w:r>
              <w:rPr>
                <w:rStyle w:val="normaltextrun"/>
                <w:rFonts w:ascii="Arial Narrow" w:hAnsi="Arial Narrow"/>
                <w:sz w:val="21"/>
                <w:szCs w:val="21"/>
                <w:bdr w:val="none" w:sz="0" w:space="0" w:color="auto" w:frame="1"/>
              </w:rPr>
              <w:t>14 300</w:t>
            </w:r>
          </w:p>
        </w:tc>
      </w:tr>
    </w:tbl>
    <w:p w14:paraId="31F6ADEF" w14:textId="77777777" w:rsidR="0071024F" w:rsidRDefault="0071024F">
      <w:pPr>
        <w:pStyle w:val="Cisl2U"/>
        <w:numPr>
          <w:ilvl w:val="0"/>
          <w:numId w:val="0"/>
        </w:numPr>
        <w:tabs>
          <w:tab w:val="clear" w:pos="709"/>
          <w:tab w:val="left" w:pos="0"/>
        </w:tabs>
        <w:jc w:val="both"/>
        <w:rPr>
          <w:rFonts w:ascii="Arial Narrow" w:hAnsi="Arial Narrow" w:cs="Arial Narrow"/>
          <w:sz w:val="21"/>
          <w:szCs w:val="21"/>
        </w:rPr>
      </w:pPr>
    </w:p>
    <w:p w14:paraId="5F7B7487" w14:textId="77777777" w:rsidR="0071024F" w:rsidRDefault="00000000">
      <w:pPr>
        <w:pStyle w:val="Cisl2U"/>
        <w:numPr>
          <w:ilvl w:val="0"/>
          <w:numId w:val="0"/>
        </w:numPr>
        <w:tabs>
          <w:tab w:val="clear" w:pos="709"/>
          <w:tab w:val="left" w:pos="0"/>
        </w:tabs>
        <w:jc w:val="both"/>
        <w:rPr>
          <w:rFonts w:ascii="Arial Narrow" w:hAnsi="Arial Narrow" w:cs="Arial Narrow"/>
          <w:sz w:val="21"/>
          <w:szCs w:val="21"/>
        </w:rPr>
      </w:pPr>
      <w:r>
        <w:rPr>
          <w:rFonts w:ascii="Arial Narrow" w:hAnsi="Arial Narrow" w:cs="Arial Narrow"/>
          <w:sz w:val="21"/>
          <w:szCs w:val="21"/>
        </w:rPr>
        <w:t>Predpokladané množstvo odberu elektriny počas zmluvného obdobia nie je záväzné, má informatívny charakter.</w:t>
      </w:r>
    </w:p>
    <w:p w14:paraId="1E323C8E" w14:textId="77777777" w:rsidR="0071024F" w:rsidRDefault="00000000">
      <w:pPr>
        <w:pStyle w:val="Cisl2U"/>
        <w:numPr>
          <w:ilvl w:val="6"/>
          <w:numId w:val="22"/>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Dodávateľ je povinný akceptovať zmenu predpokladaného množstva odberu elektriny, uvedeného v bode 4. tohto článku zmluvy. Dodávateľ nemá oprávnenie v dôsledku tejto zmeny odstúpiť od zmluvy. </w:t>
      </w:r>
    </w:p>
    <w:p w14:paraId="0849E171" w14:textId="77777777" w:rsidR="0071024F" w:rsidRDefault="00000000">
      <w:pPr>
        <w:pStyle w:val="Cisl2U"/>
        <w:numPr>
          <w:ilvl w:val="6"/>
          <w:numId w:val="33"/>
        </w:numPr>
        <w:tabs>
          <w:tab w:val="clear" w:pos="709"/>
          <w:tab w:val="left" w:pos="284"/>
        </w:tabs>
        <w:ind w:left="0" w:hanging="567"/>
        <w:jc w:val="both"/>
        <w:rPr>
          <w:rFonts w:ascii="Arial Narrow" w:hAnsi="Arial Narrow" w:cs="Arial Narrow"/>
          <w:sz w:val="21"/>
          <w:szCs w:val="21"/>
        </w:rPr>
      </w:pPr>
      <w:bookmarkStart w:id="11" w:name="bookmark11"/>
      <w:bookmarkEnd w:id="11"/>
      <w:r>
        <w:rPr>
          <w:rFonts w:ascii="Arial Narrow" w:hAnsi="Arial Narrow" w:cs="Arial Narrow"/>
          <w:sz w:val="21"/>
          <w:szCs w:val="21"/>
        </w:rPr>
        <w:t>Za elektrinu dodanú podľa tejto zmluvy je považovaná elektrina, ktorá prešla meradlom v OM, v množstve, ktoré dodávateľovi poskytol PDS. Miestom odovzdania a prevzatia elektriny, v ktorých dochádza k prechodu vlastníckych práv, je určené meradlo a za dodanú a odobratú elektrinu je považovaná elektrina, ktorá prejde určeným meradlom.</w:t>
      </w:r>
    </w:p>
    <w:p w14:paraId="155A54F7"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Dodávateľ sa s údajmi o OM, uvedenými v prílohe č. 1, oboznámil.</w:t>
      </w:r>
    </w:p>
    <w:p w14:paraId="457A41F3"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sz w:val="21"/>
          <w:szCs w:val="21"/>
        </w:rPr>
        <w:t xml:space="preserve">V prípade </w:t>
      </w:r>
      <w:r>
        <w:rPr>
          <w:rFonts w:ascii="Arial Narrow" w:hAnsi="Arial Narrow" w:cs="Arial Narrow"/>
          <w:color w:val="auto"/>
          <w:sz w:val="21"/>
          <w:szCs w:val="21"/>
        </w:rPr>
        <w:t xml:space="preserve">neočakávaného prerušenia dodávky elektrickej energie do OM alebo v prípade havarijnej situácie odberateľ nahlási poruchu na poruchovú službu PDS. </w:t>
      </w:r>
    </w:p>
    <w:p w14:paraId="7E40E648"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Dodávateľ poslednej inštancie dodáva elektrinu najviac počas troch (3) mesiacov odberateľom elektriny, ktorí sú pripojení k sústave alebo sieti a ktorých dodávateľ stratil spôsobilosť dodávať elektrinu alebo dôjde k zastaveniu procesu zmeny dodávateľa elektriny, a zároveň ku dňu prerušenia dodávok elektriny nemajú zabezpečenú dodávku iným spôsobom.</w:t>
      </w:r>
    </w:p>
    <w:p w14:paraId="1ACF64A6"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Miestom dodania elektriny sú OM odberateľa uvedené v prílohe č. 1 tejto zmluvy. Dodávka elektriny je splnená prechodom elektriny z distribučnej sústavy PDS, ku ktorej je OM odberateľa pripojené, do OM odberateľa, t. j. prechodom elektriny cez určené meradlo, spĺňajúce všetky platné technické normy a pravidlá.</w:t>
      </w:r>
    </w:p>
    <w:p w14:paraId="2154FDF6" w14:textId="3B2A2E4D"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 xml:space="preserve">Predpokladaný termín začatia združenej dodávky elektriny na základe tejto zmluvy pre všetky OM je v dobe od 00:00 hod. SEČ dňa 01.01.2026. </w:t>
      </w:r>
      <w:del w:id="12" w:author="Marcela Turčanová" w:date="2025-05-28T20:05:00Z" w16du:dateUtc="2025-05-28T18:05:00Z">
        <w:r w:rsidDel="00DB1395">
          <w:rPr>
            <w:rFonts w:ascii="Arial Narrow" w:hAnsi="Arial Narrow" w:cs="Arial Narrow"/>
            <w:sz w:val="21"/>
            <w:szCs w:val="21"/>
          </w:rPr>
          <w:delText xml:space="preserve">Predpokladaný </w:delText>
        </w:r>
      </w:del>
      <w:ins w:id="13" w:author="Marcela Turčanová" w:date="2025-05-28T20:05:00Z" w16du:dateUtc="2025-05-28T18:05:00Z">
        <w:r w:rsidR="00DB1395">
          <w:rPr>
            <w:rFonts w:ascii="Arial Narrow" w:hAnsi="Arial Narrow" w:cs="Arial Narrow"/>
            <w:sz w:val="21"/>
            <w:szCs w:val="21"/>
          </w:rPr>
          <w:t>Skutočný</w:t>
        </w:r>
        <w:r w:rsidR="00DB1395">
          <w:rPr>
            <w:rFonts w:ascii="Arial Narrow" w:hAnsi="Arial Narrow" w:cs="Arial Narrow"/>
            <w:sz w:val="21"/>
            <w:szCs w:val="21"/>
          </w:rPr>
          <w:t xml:space="preserve"> </w:t>
        </w:r>
      </w:ins>
      <w:r>
        <w:rPr>
          <w:rFonts w:ascii="Arial Narrow" w:hAnsi="Arial Narrow" w:cs="Arial Narrow"/>
          <w:sz w:val="21"/>
          <w:szCs w:val="21"/>
        </w:rPr>
        <w:t>odber elektriny bude závisieť od potreby odberateľa.</w:t>
      </w:r>
    </w:p>
    <w:p w14:paraId="549F8F0C"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Dodávka elektriny sa uskutočňuje z príslušnej distribučnej sústavy na základe Zmluvy o pripojení.</w:t>
      </w:r>
    </w:p>
    <w:p w14:paraId="083FA08C"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Dodávateľ je povinný dodávať elektrinu do OM v množstve a čase podľa potrieb odberateľa, dohodnutých v tejto zmluve, v súlade s platnými všeobecne záväznými právnymi predpismi, prevádzkovými poriadkami a v kvalite podľa technických podmienok prístupu a pripojenia do sústavy PDS.</w:t>
      </w:r>
    </w:p>
    <w:p w14:paraId="0BFEBE87"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Distribúcia elektriny do OM odberateľa môže byť prerušená alebo obmedzená v prípadoch a za podmienok stanovených v zákone o energetike a v súvisiacich predpisoch.</w:t>
      </w:r>
    </w:p>
    <w:p w14:paraId="46E00634"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Odberateľ je podľa zákona o energetike zodpovedný za riadny stav odberného elektrického zariadenia a za dodržiavanie predpisov na zaistenie bezpečnosti technických zariadení.</w:t>
      </w:r>
    </w:p>
    <w:p w14:paraId="1B5AC578"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 xml:space="preserve">Dodávateľ berie na vedomie, že v prípade organizačných zmien sa môže zmeniť počet OM uvedených v prílohe č. 1 tejto zmluvy, t. j. môže dôjsť k vzniku alebo zániku OM. Odberateľ písomne oznámi zmenu dodávateľovi desať (10) dní vopred. Zmeny OM podľa tohto bodu zmluvy, t. j. </w:t>
      </w:r>
      <w:r>
        <w:rPr>
          <w:rFonts w:ascii="Arial Narrow" w:hAnsi="Arial Narrow" w:cs="Arial"/>
          <w:sz w:val="21"/>
          <w:szCs w:val="21"/>
        </w:rPr>
        <w:t xml:space="preserve">nové OM, zmenu na existujúcom OM alebo zrušenie OM (spoločne len </w:t>
      </w:r>
      <w:r>
        <w:rPr>
          <w:rFonts w:ascii="Arial Narrow" w:hAnsi="Arial Narrow" w:cs="Arial"/>
          <w:b/>
          <w:sz w:val="21"/>
          <w:szCs w:val="21"/>
        </w:rPr>
        <w:t>„Zmena“</w:t>
      </w:r>
      <w:r>
        <w:rPr>
          <w:rFonts w:ascii="Arial Narrow" w:hAnsi="Arial Narrow" w:cs="Arial"/>
          <w:sz w:val="21"/>
          <w:szCs w:val="21"/>
        </w:rPr>
        <w:t>)</w:t>
      </w:r>
      <w:r>
        <w:rPr>
          <w:rFonts w:ascii="Arial Narrow" w:hAnsi="Arial Narrow" w:cs="Arial Narrow"/>
          <w:sz w:val="21"/>
          <w:szCs w:val="21"/>
        </w:rPr>
        <w:t xml:space="preserve"> odberateľ oznámi dodávateľovi (bez potreby uzatvorenia dodatku k tejto zmluve) prostredníctvom oznámenia o Zmene. Oznámenie o Zmene zašle odberateľ dodávateľovi elektronicky na e-mailovú adresu zodpovednej osoby za dodávateľa</w:t>
      </w:r>
      <w:r>
        <w:rPr>
          <w:rFonts w:ascii="Arial Narrow" w:hAnsi="Arial Narrow" w:cs="Arial"/>
          <w:sz w:val="21"/>
          <w:szCs w:val="21"/>
        </w:rPr>
        <w:t xml:space="preserve"> uvedenej v tomto bode Zmluvy (ďalej len </w:t>
      </w:r>
      <w:r>
        <w:rPr>
          <w:rFonts w:ascii="Arial Narrow" w:hAnsi="Arial Narrow" w:cs="Arial"/>
          <w:i/>
          <w:sz w:val="21"/>
          <w:szCs w:val="21"/>
        </w:rPr>
        <w:t>„</w:t>
      </w:r>
      <w:r>
        <w:rPr>
          <w:rFonts w:ascii="Arial Narrow" w:hAnsi="Arial Narrow" w:cs="Arial"/>
          <w:b/>
          <w:sz w:val="21"/>
          <w:szCs w:val="21"/>
        </w:rPr>
        <w:t>Zodpovedná/é osoba/y“</w:t>
      </w:r>
      <w:r>
        <w:rPr>
          <w:rFonts w:ascii="Arial Narrow" w:hAnsi="Arial Narrow" w:cs="Arial"/>
          <w:sz w:val="21"/>
          <w:szCs w:val="21"/>
        </w:rPr>
        <w:t>). Dodávateľ následne oznámenie o Zmene spracuje a jeho akceptáciu odošle bezodkladne odberateľovi späť. Oznámenia o Zmene sú oprávnené podpisovať Zodpovedné osoby za dodávateľa a odberateľa.</w:t>
      </w:r>
    </w:p>
    <w:p w14:paraId="04565880" w14:textId="77777777" w:rsidR="0071024F" w:rsidRDefault="00000000">
      <w:pPr>
        <w:pStyle w:val="Cisl2U"/>
        <w:numPr>
          <w:ilvl w:val="0"/>
          <w:numId w:val="0"/>
        </w:numPr>
        <w:tabs>
          <w:tab w:val="left" w:pos="0"/>
        </w:tabs>
        <w:ind w:left="709" w:hanging="709"/>
        <w:jc w:val="both"/>
        <w:rPr>
          <w:rFonts w:ascii="Arial Narrow" w:hAnsi="Arial Narrow" w:cs="Arial Narrow"/>
          <w:b/>
          <w:bCs/>
          <w:sz w:val="21"/>
          <w:szCs w:val="21"/>
        </w:rPr>
      </w:pPr>
      <w:r>
        <w:rPr>
          <w:rFonts w:ascii="Arial Narrow" w:hAnsi="Arial Narrow" w:cs="Arial Narrow"/>
          <w:b/>
          <w:bCs/>
          <w:sz w:val="21"/>
          <w:szCs w:val="21"/>
        </w:rPr>
        <w:t>Za odberateľa:</w:t>
      </w:r>
    </w:p>
    <w:p w14:paraId="7F8DDA0C" w14:textId="77777777" w:rsidR="0071024F" w:rsidRDefault="00000000">
      <w:pPr>
        <w:pStyle w:val="Cisl2U"/>
        <w:numPr>
          <w:ilvl w:val="0"/>
          <w:numId w:val="0"/>
        </w:numPr>
        <w:tabs>
          <w:tab w:val="left" w:pos="0"/>
        </w:tabs>
        <w:ind w:left="709" w:hanging="709"/>
        <w:jc w:val="both"/>
        <w:rPr>
          <w:rFonts w:ascii="Arial Narrow" w:hAnsi="Arial Narrow" w:cs="Arial Narrow"/>
          <w:sz w:val="21"/>
          <w:szCs w:val="21"/>
        </w:rPr>
      </w:pPr>
      <w:r>
        <w:rPr>
          <w:rFonts w:ascii="Arial Narrow" w:hAnsi="Arial Narrow" w:cs="Arial Narrow"/>
          <w:sz w:val="21"/>
          <w:szCs w:val="21"/>
        </w:rPr>
        <w:t xml:space="preserve">Meno, priezvisko, funkcia:  </w:t>
      </w:r>
      <w:r>
        <w:rPr>
          <w:rFonts w:ascii="Arial Narrow" w:hAnsi="Arial Narrow" w:cs="Arial Narrow"/>
          <w:color w:val="FF0000"/>
          <w:sz w:val="21"/>
          <w:szCs w:val="21"/>
        </w:rPr>
        <w:t>(bude doplnené pred podpisom zmluvy)</w:t>
      </w:r>
    </w:p>
    <w:p w14:paraId="7FF2FD5C" w14:textId="77777777" w:rsidR="0071024F" w:rsidRDefault="00000000">
      <w:pPr>
        <w:pStyle w:val="Cisl2U"/>
        <w:numPr>
          <w:ilvl w:val="0"/>
          <w:numId w:val="0"/>
        </w:numPr>
        <w:tabs>
          <w:tab w:val="left" w:pos="0"/>
        </w:tabs>
        <w:ind w:left="709" w:hanging="709"/>
        <w:jc w:val="both"/>
        <w:rPr>
          <w:rFonts w:ascii="Arial Narrow" w:hAnsi="Arial Narrow" w:cs="Arial Narrow"/>
          <w:sz w:val="21"/>
          <w:szCs w:val="21"/>
        </w:rPr>
      </w:pPr>
      <w:r>
        <w:rPr>
          <w:rFonts w:ascii="Arial Narrow" w:hAnsi="Arial Narrow" w:cs="Arial Narrow"/>
          <w:sz w:val="21"/>
          <w:szCs w:val="21"/>
        </w:rPr>
        <w:t xml:space="preserve">tel.: </w:t>
      </w:r>
    </w:p>
    <w:p w14:paraId="27EEAE21" w14:textId="77777777" w:rsidR="0071024F" w:rsidRDefault="00000000">
      <w:pPr>
        <w:pStyle w:val="Cisl2U"/>
        <w:numPr>
          <w:ilvl w:val="0"/>
          <w:numId w:val="0"/>
        </w:numPr>
        <w:tabs>
          <w:tab w:val="clear" w:pos="709"/>
        </w:tabs>
        <w:rPr>
          <w:rFonts w:ascii="Arial Narrow" w:hAnsi="Arial Narrow" w:cs="Arial Narrow"/>
          <w:b/>
          <w:bCs/>
          <w:sz w:val="21"/>
          <w:szCs w:val="21"/>
        </w:rPr>
      </w:pPr>
      <w:r>
        <w:rPr>
          <w:rFonts w:ascii="Arial Narrow" w:hAnsi="Arial Narrow" w:cs="Arial Narrow"/>
          <w:sz w:val="21"/>
          <w:szCs w:val="21"/>
        </w:rPr>
        <w:t xml:space="preserve">e-mail: </w:t>
      </w:r>
    </w:p>
    <w:p w14:paraId="0A9AFDA3" w14:textId="77777777" w:rsidR="0071024F" w:rsidRDefault="00000000">
      <w:pPr>
        <w:pStyle w:val="Cisl2U"/>
        <w:numPr>
          <w:ilvl w:val="0"/>
          <w:numId w:val="0"/>
        </w:numPr>
        <w:tabs>
          <w:tab w:val="clear" w:pos="709"/>
        </w:tabs>
        <w:rPr>
          <w:rFonts w:ascii="Arial Narrow" w:hAnsi="Arial Narrow" w:cs="Arial Narrow"/>
          <w:b/>
          <w:bCs/>
          <w:sz w:val="21"/>
          <w:szCs w:val="21"/>
        </w:rPr>
      </w:pPr>
      <w:r>
        <w:rPr>
          <w:rFonts w:ascii="Arial Narrow" w:hAnsi="Arial Narrow" w:cs="Arial Narrow"/>
          <w:b/>
          <w:bCs/>
          <w:sz w:val="21"/>
          <w:szCs w:val="21"/>
        </w:rPr>
        <w:t>Za dodávateľa:</w:t>
      </w:r>
    </w:p>
    <w:p w14:paraId="7700FAED" w14:textId="77777777" w:rsidR="0071024F" w:rsidRDefault="00000000">
      <w:pPr>
        <w:pStyle w:val="Cisl2U"/>
        <w:numPr>
          <w:ilvl w:val="0"/>
          <w:numId w:val="0"/>
        </w:numPr>
        <w:tabs>
          <w:tab w:val="left" w:pos="0"/>
        </w:tabs>
        <w:ind w:left="709" w:hanging="709"/>
        <w:jc w:val="both"/>
        <w:rPr>
          <w:rFonts w:ascii="Arial Narrow" w:hAnsi="Arial Narrow" w:cs="Arial Narrow"/>
          <w:sz w:val="21"/>
          <w:szCs w:val="21"/>
        </w:rPr>
      </w:pPr>
      <w:r>
        <w:rPr>
          <w:rFonts w:ascii="Arial Narrow" w:hAnsi="Arial Narrow" w:cs="Arial Narrow"/>
          <w:sz w:val="21"/>
          <w:szCs w:val="21"/>
        </w:rPr>
        <w:t xml:space="preserve">Meno, priezvisko, funkcia:  </w:t>
      </w:r>
      <w:r>
        <w:rPr>
          <w:rFonts w:ascii="Arial Narrow" w:hAnsi="Arial Narrow" w:cs="Arial Narrow"/>
          <w:color w:val="FF0000"/>
          <w:sz w:val="21"/>
          <w:szCs w:val="21"/>
        </w:rPr>
        <w:t>(bude doplnené pred podpisom zmluvy)</w:t>
      </w:r>
    </w:p>
    <w:p w14:paraId="7BA75672" w14:textId="77777777" w:rsidR="0071024F" w:rsidRDefault="00000000">
      <w:pPr>
        <w:pStyle w:val="Cisl2U"/>
        <w:numPr>
          <w:ilvl w:val="0"/>
          <w:numId w:val="0"/>
        </w:numPr>
        <w:tabs>
          <w:tab w:val="clear" w:pos="709"/>
        </w:tabs>
        <w:rPr>
          <w:rFonts w:ascii="Arial Narrow" w:hAnsi="Arial Narrow" w:cs="Arial Narrow"/>
          <w:sz w:val="21"/>
          <w:szCs w:val="21"/>
        </w:rPr>
      </w:pPr>
      <w:r>
        <w:rPr>
          <w:rFonts w:ascii="Arial Narrow" w:hAnsi="Arial Narrow" w:cs="Arial Narrow"/>
          <w:sz w:val="21"/>
          <w:szCs w:val="21"/>
        </w:rPr>
        <w:t xml:space="preserve">tel.: </w:t>
      </w:r>
    </w:p>
    <w:p w14:paraId="5DAC5976" w14:textId="77777777" w:rsidR="0071024F" w:rsidRDefault="00000000">
      <w:pPr>
        <w:pStyle w:val="Cisl2U"/>
        <w:numPr>
          <w:ilvl w:val="0"/>
          <w:numId w:val="0"/>
        </w:numPr>
        <w:tabs>
          <w:tab w:val="clear" w:pos="709"/>
          <w:tab w:val="left" w:pos="0"/>
        </w:tabs>
        <w:jc w:val="both"/>
        <w:rPr>
          <w:rFonts w:ascii="Arial Narrow" w:hAnsi="Arial Narrow" w:cs="Arial Narrow"/>
          <w:sz w:val="21"/>
          <w:szCs w:val="21"/>
        </w:rPr>
      </w:pPr>
      <w:r>
        <w:rPr>
          <w:rFonts w:ascii="Arial Narrow" w:hAnsi="Arial Narrow" w:cs="Arial Narrow"/>
          <w:sz w:val="21"/>
          <w:szCs w:val="21"/>
        </w:rPr>
        <w:t>e-mail:</w:t>
      </w:r>
    </w:p>
    <w:p w14:paraId="37F0DC0F"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Zmluvné strany sa dohodli, že všetky náklady dodávateľa spojené so zmenou počtu OM, s ukončením odberu v OM, s odpojením OM a so začatím odberu v novom OM sú zahrnuté v cene za dodávku elektriny, pričom odberateľ nebude zodpovedať dodávateľovi za akékoľvek škody, sankcie alebo iné poplatky, ktoré mu vzniknú v dôsledku takejto zmeny a dodávateľ sa zaväzuje, že bude uvedené zmeny rešpektovať, okrem pripojovacích poplatkov PDS.</w:t>
      </w:r>
    </w:p>
    <w:p w14:paraId="2E36FD46"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lastRenderedPageBreak/>
        <w:t>Odberateľ sa zaväzuje:</w:t>
      </w:r>
    </w:p>
    <w:p w14:paraId="0E9F2765" w14:textId="77777777" w:rsidR="0071024F" w:rsidRDefault="00000000">
      <w:pPr>
        <w:pStyle w:val="Odsekzoznamu"/>
        <w:widowControl/>
        <w:numPr>
          <w:ilvl w:val="0"/>
          <w:numId w:val="16"/>
        </w:numPr>
        <w:autoSpaceDE w:val="0"/>
        <w:autoSpaceDN w:val="0"/>
        <w:adjustRightInd w:val="0"/>
        <w:ind w:left="284" w:hanging="284"/>
        <w:contextualSpacing w:val="0"/>
        <w:jc w:val="both"/>
        <w:rPr>
          <w:rFonts w:ascii="Arial Narrow" w:hAnsi="Arial Narrow" w:cs="Arial Narrow"/>
          <w:color w:val="auto"/>
          <w:sz w:val="21"/>
          <w:szCs w:val="21"/>
        </w:rPr>
      </w:pPr>
      <w:r>
        <w:rPr>
          <w:rFonts w:ascii="Arial Narrow" w:hAnsi="Arial Narrow" w:cs="Arial Narrow"/>
          <w:color w:val="auto"/>
          <w:sz w:val="21"/>
          <w:szCs w:val="21"/>
        </w:rPr>
        <w:t>kedykoľvek umožniť PDS a dodávateľovi bezodkladný prístup k určenému meradlu elektriny za účelom odpočtu, vykonania ich údržby, kontroly alebo výmeny, kontroly dodržiavania podmienok tejto zmluvy, vykonania prerušenia a obnovenia distribúcie elektriny,</w:t>
      </w:r>
    </w:p>
    <w:p w14:paraId="0AB713AE" w14:textId="77777777" w:rsidR="0071024F" w:rsidRDefault="00000000">
      <w:pPr>
        <w:pStyle w:val="Odsekzoznamu"/>
        <w:widowControl/>
        <w:numPr>
          <w:ilvl w:val="0"/>
          <w:numId w:val="16"/>
        </w:numPr>
        <w:autoSpaceDE w:val="0"/>
        <w:autoSpaceDN w:val="0"/>
        <w:adjustRightInd w:val="0"/>
        <w:ind w:left="284" w:hanging="284"/>
        <w:contextualSpacing w:val="0"/>
        <w:jc w:val="both"/>
        <w:rPr>
          <w:rFonts w:ascii="Arial Narrow" w:hAnsi="Arial Narrow" w:cs="Arial Narrow"/>
          <w:color w:val="auto"/>
          <w:sz w:val="21"/>
          <w:szCs w:val="21"/>
        </w:rPr>
      </w:pPr>
      <w:r>
        <w:rPr>
          <w:rFonts w:ascii="Arial Narrow" w:hAnsi="Arial Narrow" w:cs="Arial Narrow"/>
          <w:color w:val="auto"/>
          <w:sz w:val="21"/>
          <w:szCs w:val="21"/>
        </w:rPr>
        <w:t>každú zistenú poruchu alebo anomáliu v správaní sa určeného meradla, akékoľvek poškodenie overovacích alebo prevádzkových zabezpečovacích značiek, neodkladne ohlásiť dodávateľovi a PDS.</w:t>
      </w:r>
    </w:p>
    <w:p w14:paraId="2C7AA05A"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 xml:space="preserve">V prípade písomnej (v listinnej podobe alebo e-mailom) požiadavky odberateľa sa dodávateľ zaväzuje postúpiť žiadosť </w:t>
      </w:r>
      <w:r>
        <w:rPr>
          <w:rFonts w:ascii="Arial Narrow" w:hAnsi="Arial Narrow" w:cs="Arial Narrow"/>
          <w:sz w:val="21"/>
          <w:szCs w:val="21"/>
        </w:rPr>
        <w:br/>
        <w:t>o úradné preskúšanie určeného meradla na PDS do piatich (5) pracovných dní od obdržania písomnej žiadosti odberateľa. Počas preskúšavania bude meranie zabezpečené náhradným meradlom alebo iným vzájomne dohodnutým spôsobom v zmysle platných predpisov PDS.</w:t>
      </w:r>
    </w:p>
    <w:p w14:paraId="776661A0"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Žiadosť o úradné preskúšanie určeného meradla nezbavuje odberateľa povinnosti zaplatiť v stanovenej lehote faktúru za dodanú elektrinu.</w:t>
      </w:r>
    </w:p>
    <w:p w14:paraId="2DBC3B86"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Dodávateľ je oprávnený požiadať PDS o prerušenie alebo obmedzenie prenosu alebo distribúcie elektriny do OM odberateľa, ak je odberateľ v omeškaní s úhradou faktúry aj po dodatočnej lehote, ktorú stanovil dodávateľ odberateľovi v písomnej upomienke a ktorá nesmie byť kratšia ako tridsať (30) dní od doručenia upomienky. Súčasťou upomienky musí byť aj poučenie, že dodávka elektriny a distribučné služby budú v prípade nezaplatenia prerušené. Dodávateľ v takom prípade nezodpovedá za vzniknutú škodu odberateľa. Poplatok za opätovné pripojenie OM bude dodávateľ fakturovať v súlade s platným cenníkom služieb distribúcie príslušného PDS.</w:t>
      </w:r>
    </w:p>
    <w:p w14:paraId="29445C06"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 xml:space="preserve">Dodávateľ zabezpečí poskytnutie elektronického portálu (zobrazovanie OM, história spotreby, zobrazovanie faktúr s možnosťou ich stiahnutia). </w:t>
      </w:r>
    </w:p>
    <w:p w14:paraId="3E8B0B93"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sz w:val="21"/>
          <w:szCs w:val="21"/>
        </w:rPr>
        <w:t>Dodávateľ je povinný, po uskutočnení každého nákupu časti objemu nakupovaného ako FORWARD podľa prílohy č. 3 tejto zmluvy, vyhotoviť a zaslať odberateľovi krycí list, ktorého vzor tvorí prílohu č. 4 tejto zmluvy. Po uskutočnení všetkých nákupov celého objemu nakupovaného ako FORWARD podľa prílohy č. 3 tejto zmluvy je dodávateľ povinný zaslať odberateľovi súhrnný krycí list, ktorého vzor tvorí prílohu č. 4 tejto zmluvy. Podmienky, týkajúce sa vyhotovovania a zasielania krycieho listu a súhrnného krycieho listu odberateľom dodávateľovi, sú špecifikované v prílohe č. 4 tejto zmluvy.</w:t>
      </w:r>
    </w:p>
    <w:p w14:paraId="7747E57C" w14:textId="77777777" w:rsidR="0071024F" w:rsidRDefault="0071024F">
      <w:pPr>
        <w:pStyle w:val="Cisl2U"/>
        <w:numPr>
          <w:ilvl w:val="0"/>
          <w:numId w:val="0"/>
        </w:numPr>
        <w:tabs>
          <w:tab w:val="clear" w:pos="709"/>
          <w:tab w:val="left" w:pos="0"/>
        </w:tabs>
        <w:jc w:val="both"/>
        <w:rPr>
          <w:rFonts w:ascii="Arial Narrow" w:hAnsi="Arial Narrow" w:cs="Arial Narrow"/>
          <w:sz w:val="21"/>
          <w:szCs w:val="21"/>
        </w:rPr>
      </w:pPr>
    </w:p>
    <w:p w14:paraId="1C3BB325" w14:textId="77777777" w:rsidR="0071024F" w:rsidRDefault="00000000">
      <w:pPr>
        <w:pStyle w:val="Zhlavie20"/>
        <w:tabs>
          <w:tab w:val="left" w:pos="426"/>
          <w:tab w:val="left" w:pos="5670"/>
        </w:tabs>
        <w:spacing w:line="240" w:lineRule="auto"/>
        <w:ind w:left="425" w:hanging="425"/>
        <w:jc w:val="center"/>
        <w:rPr>
          <w:rFonts w:ascii="Arial Narrow" w:hAnsi="Arial Narrow"/>
          <w:sz w:val="21"/>
          <w:szCs w:val="21"/>
        </w:rPr>
      </w:pPr>
      <w:bookmarkStart w:id="14" w:name="bookmark14"/>
      <w:r>
        <w:rPr>
          <w:rFonts w:ascii="Arial Narrow" w:hAnsi="Arial Narrow"/>
          <w:sz w:val="21"/>
          <w:szCs w:val="21"/>
        </w:rPr>
        <w:t>Článok III</w:t>
      </w:r>
      <w:bookmarkEnd w:id="14"/>
    </w:p>
    <w:p w14:paraId="395457E7" w14:textId="77777777" w:rsidR="0071024F" w:rsidRDefault="00000000">
      <w:pPr>
        <w:pStyle w:val="Zhlavie20"/>
        <w:keepNext/>
        <w:keepLines/>
        <w:tabs>
          <w:tab w:val="left" w:pos="426"/>
          <w:tab w:val="left" w:pos="5670"/>
        </w:tabs>
        <w:spacing w:line="240" w:lineRule="auto"/>
        <w:ind w:left="425" w:hanging="425"/>
        <w:jc w:val="center"/>
        <w:rPr>
          <w:rFonts w:ascii="Arial Narrow" w:hAnsi="Arial Narrow"/>
          <w:sz w:val="21"/>
          <w:szCs w:val="21"/>
        </w:rPr>
      </w:pPr>
      <w:bookmarkStart w:id="15" w:name="bookmark12"/>
      <w:bookmarkStart w:id="16" w:name="bookmark13"/>
      <w:bookmarkStart w:id="17" w:name="bookmark15"/>
      <w:r>
        <w:rPr>
          <w:rFonts w:ascii="Arial Narrow" w:hAnsi="Arial Narrow"/>
          <w:sz w:val="21"/>
          <w:szCs w:val="21"/>
        </w:rPr>
        <w:t>Zodpovednosť za odchýlku</w:t>
      </w:r>
      <w:bookmarkEnd w:id="15"/>
      <w:bookmarkEnd w:id="16"/>
      <w:bookmarkEnd w:id="17"/>
    </w:p>
    <w:p w14:paraId="73BCFB00" w14:textId="77777777" w:rsidR="0071024F" w:rsidRDefault="00000000">
      <w:pPr>
        <w:pStyle w:val="Cisl2U"/>
        <w:numPr>
          <w:ilvl w:val="0"/>
          <w:numId w:val="9"/>
        </w:numPr>
        <w:tabs>
          <w:tab w:val="clear" w:pos="709"/>
          <w:tab w:val="left" w:pos="0"/>
        </w:tabs>
        <w:ind w:left="0" w:hanging="567"/>
        <w:jc w:val="both"/>
        <w:rPr>
          <w:rFonts w:ascii="Arial Narrow" w:hAnsi="Arial Narrow"/>
          <w:sz w:val="21"/>
          <w:szCs w:val="21"/>
        </w:rPr>
      </w:pPr>
      <w:bookmarkStart w:id="18" w:name="bookmark16"/>
      <w:bookmarkEnd w:id="18"/>
      <w:r>
        <w:rPr>
          <w:rFonts w:ascii="Arial Narrow" w:hAnsi="Arial Narrow"/>
          <w:sz w:val="21"/>
          <w:szCs w:val="21"/>
        </w:rPr>
        <w:t xml:space="preserve">Dodávateľ má uzatvorenú zmluvu o zúčtovaní odchýlok so </w:t>
      </w:r>
      <w:proofErr w:type="spellStart"/>
      <w:r>
        <w:rPr>
          <w:rFonts w:ascii="Arial Narrow" w:hAnsi="Arial Narrow"/>
          <w:sz w:val="21"/>
          <w:szCs w:val="21"/>
        </w:rPr>
        <w:t>zúčtovateľom</w:t>
      </w:r>
      <w:proofErr w:type="spellEnd"/>
      <w:r>
        <w:rPr>
          <w:rFonts w:ascii="Arial Narrow" w:hAnsi="Arial Narrow"/>
          <w:sz w:val="21"/>
          <w:szCs w:val="21"/>
        </w:rPr>
        <w:t xml:space="preserve"> odchýlok zo dňa </w:t>
      </w:r>
      <w:r>
        <w:rPr>
          <w:rStyle w:val="normaltextrun"/>
          <w:rFonts w:ascii="Arial Narrow" w:hAnsi="Arial Narrow"/>
          <w:color w:val="FF0000"/>
          <w:sz w:val="21"/>
          <w:szCs w:val="21"/>
          <w:bdr w:val="none" w:sz="0" w:space="0" w:color="auto" w:frame="1"/>
        </w:rPr>
        <w:t>DD.MM.RRRR</w:t>
      </w:r>
      <w:r>
        <w:rPr>
          <w:rFonts w:ascii="Arial Narrow" w:hAnsi="Arial Narrow"/>
          <w:sz w:val="21"/>
          <w:szCs w:val="21"/>
        </w:rPr>
        <w:t xml:space="preserve"> (ďalej len „</w:t>
      </w:r>
      <w:r>
        <w:rPr>
          <w:rFonts w:ascii="Arial Narrow" w:hAnsi="Arial Narrow"/>
          <w:b/>
          <w:bCs/>
          <w:sz w:val="21"/>
          <w:szCs w:val="21"/>
        </w:rPr>
        <w:t>zmluva o zúčtovaní</w:t>
      </w:r>
      <w:r>
        <w:rPr>
          <w:rFonts w:ascii="Arial Narrow" w:hAnsi="Arial Narrow"/>
          <w:sz w:val="21"/>
          <w:szCs w:val="21"/>
        </w:rPr>
        <w:t xml:space="preserve">“). Dodávateľ dá pred podpisom tejto zmluvy odberateľovi nahliadnuť do tejto zmluvy o zúčtovaní. // </w:t>
      </w:r>
      <w:r>
        <w:rPr>
          <w:rFonts w:ascii="Arial Narrow" w:hAnsi="Arial Narrow" w:cs="Arial Narrow"/>
          <w:color w:val="auto"/>
          <w:sz w:val="21"/>
          <w:szCs w:val="21"/>
        </w:rPr>
        <w:t xml:space="preserve">V prípade, ak dodávateľ vo verejnom obstarávaní definovanom v bode 1. Preambuly tejto zmluvy predložil v ponuke čestné vyhlásenie / potvrdenie, že zaháji rokovania o uzatvorení zmluvy so </w:t>
      </w:r>
      <w:proofErr w:type="spellStart"/>
      <w:r>
        <w:rPr>
          <w:rFonts w:ascii="Arial Narrow" w:hAnsi="Arial Narrow" w:cs="Arial Narrow"/>
          <w:color w:val="auto"/>
          <w:sz w:val="21"/>
          <w:szCs w:val="21"/>
        </w:rPr>
        <w:t>zúčtovateľom</w:t>
      </w:r>
      <w:proofErr w:type="spellEnd"/>
      <w:r>
        <w:rPr>
          <w:rFonts w:ascii="Arial Narrow" w:hAnsi="Arial Narrow" w:cs="Arial Narrow"/>
          <w:color w:val="auto"/>
          <w:sz w:val="21"/>
          <w:szCs w:val="21"/>
        </w:rPr>
        <w:t xml:space="preserve"> odchýlok, potom sa dodávateľ zaväzuje, že najneskôr do 15.12.2025 predloží odberateľovi kópie platných zmlúv so </w:t>
      </w:r>
      <w:proofErr w:type="spellStart"/>
      <w:r>
        <w:rPr>
          <w:rFonts w:ascii="Arial Narrow" w:hAnsi="Arial Narrow" w:cs="Arial Narrow"/>
          <w:color w:val="auto"/>
          <w:sz w:val="21"/>
          <w:szCs w:val="21"/>
        </w:rPr>
        <w:t>zúčtovateľom</w:t>
      </w:r>
      <w:proofErr w:type="spellEnd"/>
      <w:r>
        <w:rPr>
          <w:rFonts w:ascii="Arial Narrow" w:hAnsi="Arial Narrow" w:cs="Arial Narrow"/>
          <w:color w:val="auto"/>
          <w:sz w:val="21"/>
          <w:szCs w:val="21"/>
        </w:rPr>
        <w:t xml:space="preserve"> odchýlok, na základe ktorých bude zabezpečené zúčtovanie odchýlok na všetkých OM odberateľa.</w:t>
      </w:r>
      <w:r w:rsidRPr="001A4629">
        <w:rPr>
          <w:rStyle w:val="Odkaznapoznmkupodiarou"/>
          <w:rFonts w:ascii="Arial Narrow" w:hAnsi="Arial Narrow" w:cs="Arial Narrow"/>
          <w:color w:val="FF0000"/>
          <w:sz w:val="21"/>
          <w:szCs w:val="21"/>
        </w:rPr>
        <w:footnoteReference w:id="2"/>
      </w:r>
    </w:p>
    <w:p w14:paraId="33F63725" w14:textId="77777777" w:rsidR="0071024F" w:rsidRDefault="00000000">
      <w:pPr>
        <w:pStyle w:val="Cisl2U"/>
        <w:numPr>
          <w:ilvl w:val="0"/>
          <w:numId w:val="9"/>
        </w:numPr>
        <w:tabs>
          <w:tab w:val="clear" w:pos="709"/>
          <w:tab w:val="left" w:pos="0"/>
        </w:tabs>
        <w:ind w:left="0" w:hanging="567"/>
        <w:jc w:val="both"/>
        <w:rPr>
          <w:rFonts w:ascii="Arial Narrow" w:hAnsi="Arial Narrow"/>
          <w:sz w:val="21"/>
          <w:szCs w:val="21"/>
        </w:rPr>
      </w:pPr>
      <w:bookmarkStart w:id="19" w:name="bookmark17"/>
      <w:bookmarkEnd w:id="19"/>
      <w:r>
        <w:rPr>
          <w:rFonts w:ascii="Arial Narrow" w:hAnsi="Arial Narrow"/>
          <w:sz w:val="21"/>
          <w:szCs w:val="21"/>
        </w:rPr>
        <w:t>Dodávateľ vyhlasuje, že preberá zodpovednosť za odchýlku odberateľa v plnom rozsahu.</w:t>
      </w:r>
    </w:p>
    <w:p w14:paraId="07AE61EF" w14:textId="77777777" w:rsidR="0071024F" w:rsidRDefault="00000000">
      <w:pPr>
        <w:pStyle w:val="Cisl2U"/>
        <w:numPr>
          <w:ilvl w:val="0"/>
          <w:numId w:val="9"/>
        </w:numPr>
        <w:tabs>
          <w:tab w:val="clear" w:pos="709"/>
          <w:tab w:val="left" w:pos="0"/>
        </w:tabs>
        <w:ind w:left="0" w:hanging="567"/>
        <w:jc w:val="both"/>
        <w:rPr>
          <w:rFonts w:ascii="Arial Narrow" w:hAnsi="Arial Narrow"/>
          <w:sz w:val="21"/>
          <w:szCs w:val="21"/>
        </w:rPr>
      </w:pPr>
      <w:bookmarkStart w:id="20" w:name="bookmark18"/>
      <w:bookmarkEnd w:id="20"/>
      <w:r>
        <w:rPr>
          <w:rFonts w:ascii="Arial Narrow" w:hAnsi="Arial Narrow"/>
          <w:sz w:val="21"/>
          <w:szCs w:val="21"/>
        </w:rPr>
        <w:t>EIC kód bilančnej skupiny dodávateľa, ako subjektu zúčtovania odchýlky,</w:t>
      </w:r>
      <w:bookmarkStart w:id="21" w:name="bookmark19"/>
      <w:bookmarkStart w:id="22" w:name="bookmark20"/>
      <w:bookmarkStart w:id="23" w:name="bookmark21"/>
      <w:r>
        <w:rPr>
          <w:rFonts w:ascii="Arial Narrow" w:hAnsi="Arial Narrow"/>
          <w:sz w:val="21"/>
          <w:szCs w:val="21"/>
        </w:rPr>
        <w:t xml:space="preserve"> je</w:t>
      </w:r>
      <w:bookmarkEnd w:id="21"/>
      <w:bookmarkEnd w:id="22"/>
      <w:bookmarkEnd w:id="23"/>
      <w:r>
        <w:rPr>
          <w:rFonts w:ascii="Arial Narrow" w:hAnsi="Arial Narrow"/>
          <w:sz w:val="21"/>
          <w:szCs w:val="21"/>
        </w:rPr>
        <w:t xml:space="preserve"> </w:t>
      </w:r>
      <w:bookmarkStart w:id="24" w:name="bookmark24"/>
      <w:r>
        <w:rPr>
          <w:rStyle w:val="normaltextrun"/>
          <w:rFonts w:ascii="Arial Narrow" w:hAnsi="Arial Narrow"/>
          <w:sz w:val="21"/>
          <w:szCs w:val="21"/>
          <w:bdr w:val="none" w:sz="0" w:space="0" w:color="auto" w:frame="1"/>
        </w:rPr>
        <w:t>25X-</w:t>
      </w:r>
      <w:r>
        <w:rPr>
          <w:rStyle w:val="normaltextrun"/>
          <w:rFonts w:ascii="Arial Narrow" w:hAnsi="Arial Narrow"/>
          <w:color w:val="FF0000"/>
          <w:sz w:val="21"/>
          <w:szCs w:val="21"/>
          <w:bdr w:val="none" w:sz="0" w:space="0" w:color="auto" w:frame="1"/>
        </w:rPr>
        <w:t>DOPLNIŤ</w:t>
      </w:r>
      <w:r>
        <w:rPr>
          <w:rStyle w:val="normaltextrun"/>
          <w:rFonts w:ascii="Arial Narrow" w:hAnsi="Arial Narrow"/>
          <w:sz w:val="21"/>
          <w:szCs w:val="21"/>
          <w:bdr w:val="none" w:sz="0" w:space="0" w:color="auto" w:frame="1"/>
        </w:rPr>
        <w:t>.</w:t>
      </w:r>
    </w:p>
    <w:p w14:paraId="47EFB8FC" w14:textId="77777777" w:rsidR="0071024F" w:rsidRDefault="0071024F">
      <w:pPr>
        <w:pStyle w:val="Cisl2U"/>
        <w:numPr>
          <w:ilvl w:val="0"/>
          <w:numId w:val="0"/>
        </w:numPr>
        <w:ind w:left="720"/>
        <w:jc w:val="both"/>
        <w:rPr>
          <w:rFonts w:ascii="Arial Narrow" w:hAnsi="Arial Narrow"/>
          <w:sz w:val="21"/>
          <w:szCs w:val="21"/>
        </w:rPr>
      </w:pPr>
    </w:p>
    <w:p w14:paraId="52986700" w14:textId="77777777" w:rsidR="0071024F" w:rsidRDefault="00000000">
      <w:pPr>
        <w:pStyle w:val="Zkladntext1"/>
        <w:tabs>
          <w:tab w:val="left" w:pos="5670"/>
        </w:tabs>
        <w:spacing w:line="240" w:lineRule="auto"/>
        <w:jc w:val="center"/>
        <w:rPr>
          <w:rFonts w:ascii="Arial Narrow" w:hAnsi="Arial Narrow"/>
          <w:b/>
          <w:bCs/>
          <w:sz w:val="21"/>
          <w:szCs w:val="21"/>
        </w:rPr>
      </w:pPr>
      <w:r>
        <w:rPr>
          <w:rFonts w:ascii="Arial Narrow" w:hAnsi="Arial Narrow"/>
          <w:b/>
          <w:bCs/>
          <w:sz w:val="21"/>
          <w:szCs w:val="21"/>
        </w:rPr>
        <w:t>Článok IV</w:t>
      </w:r>
      <w:bookmarkEnd w:id="24"/>
    </w:p>
    <w:p w14:paraId="3BB44178" w14:textId="77777777" w:rsidR="0071024F"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bookmarkStart w:id="25" w:name="bookmark22"/>
      <w:bookmarkStart w:id="26" w:name="bookmark23"/>
      <w:bookmarkStart w:id="27" w:name="bookmark25"/>
      <w:r>
        <w:rPr>
          <w:rFonts w:ascii="Arial Narrow" w:hAnsi="Arial Narrow"/>
          <w:sz w:val="21"/>
          <w:szCs w:val="21"/>
        </w:rPr>
        <w:t>Cena</w:t>
      </w:r>
      <w:bookmarkEnd w:id="25"/>
      <w:bookmarkEnd w:id="26"/>
      <w:bookmarkEnd w:id="27"/>
    </w:p>
    <w:p w14:paraId="0D40639A" w14:textId="77777777" w:rsidR="0071024F" w:rsidRDefault="00000000">
      <w:pPr>
        <w:pStyle w:val="Cisl2U"/>
        <w:numPr>
          <w:ilvl w:val="0"/>
          <w:numId w:val="10"/>
        </w:numPr>
        <w:tabs>
          <w:tab w:val="clear" w:pos="709"/>
          <w:tab w:val="left" w:pos="0"/>
        </w:tabs>
        <w:ind w:left="0" w:hanging="567"/>
        <w:jc w:val="both"/>
        <w:rPr>
          <w:rFonts w:ascii="Arial Narrow" w:hAnsi="Arial Narrow"/>
          <w:sz w:val="21"/>
          <w:szCs w:val="21"/>
        </w:rPr>
      </w:pPr>
      <w:bookmarkStart w:id="28" w:name="bookmark26"/>
      <w:bookmarkEnd w:id="28"/>
      <w:r>
        <w:rPr>
          <w:rFonts w:ascii="Arial Narrow" w:hAnsi="Arial Narrow"/>
          <w:sz w:val="21"/>
          <w:szCs w:val="21"/>
        </w:rPr>
        <w:t>Zmluvné strany sa dohodli na cene silovej elektriny a za dodávku elektriny podľa tejto zmluvy od okamihu začiatku dodávky elektrickej energie podľa bodu 2. článku II tejto zmluvy do okamihu skončenia trvania tejto zmluvy v súlade s článkom VI tejto zmluvy (ďalej len „</w:t>
      </w:r>
      <w:r>
        <w:rPr>
          <w:rFonts w:ascii="Arial Narrow" w:hAnsi="Arial Narrow"/>
          <w:b/>
          <w:bCs/>
          <w:sz w:val="21"/>
          <w:szCs w:val="21"/>
        </w:rPr>
        <w:t>obdobie</w:t>
      </w:r>
      <w:r>
        <w:rPr>
          <w:rFonts w:ascii="Arial Narrow" w:hAnsi="Arial Narrow"/>
          <w:sz w:val="21"/>
          <w:szCs w:val="21"/>
        </w:rPr>
        <w:t>“).</w:t>
      </w:r>
    </w:p>
    <w:p w14:paraId="7A39B799" w14:textId="77777777" w:rsidR="0071024F" w:rsidRDefault="00000000">
      <w:pPr>
        <w:pStyle w:val="Cisl2U"/>
        <w:numPr>
          <w:ilvl w:val="0"/>
          <w:numId w:val="10"/>
        </w:numPr>
        <w:tabs>
          <w:tab w:val="clear" w:pos="709"/>
          <w:tab w:val="left" w:pos="0"/>
        </w:tabs>
        <w:ind w:left="0" w:hanging="567"/>
        <w:jc w:val="both"/>
        <w:rPr>
          <w:rFonts w:ascii="Arial Narrow" w:hAnsi="Arial Narrow"/>
          <w:color w:val="auto"/>
          <w:sz w:val="21"/>
          <w:szCs w:val="21"/>
        </w:rPr>
      </w:pPr>
      <w:r>
        <w:rPr>
          <w:rFonts w:ascii="Arial Narrow" w:hAnsi="Arial Narrow"/>
          <w:sz w:val="21"/>
          <w:szCs w:val="21"/>
        </w:rPr>
        <w:t>Cena za dodávku elektriny bude vypočítaná podľa prílohy č. 3 tejto zmluvy (inde v zmluve len „</w:t>
      </w:r>
      <w:r>
        <w:rPr>
          <w:rFonts w:ascii="Arial Narrow" w:hAnsi="Arial Narrow"/>
          <w:b/>
          <w:bCs/>
          <w:sz w:val="21"/>
          <w:szCs w:val="21"/>
        </w:rPr>
        <w:t>cena za dodávku elektriny</w:t>
      </w:r>
      <w:r>
        <w:rPr>
          <w:rFonts w:ascii="Arial Narrow" w:hAnsi="Arial Narrow"/>
          <w:sz w:val="21"/>
          <w:szCs w:val="21"/>
        </w:rPr>
        <w:t>“).</w:t>
      </w:r>
      <w:r>
        <w:rPr>
          <w:rFonts w:ascii="Arial Narrow" w:hAnsi="Arial Narrow"/>
          <w:color w:val="auto"/>
          <w:sz w:val="21"/>
          <w:szCs w:val="21"/>
        </w:rPr>
        <w:t xml:space="preserve"> </w:t>
      </w:r>
      <w:r>
        <w:rPr>
          <w:rFonts w:ascii="Arial Narrow" w:hAnsi="Arial Narrow"/>
          <w:sz w:val="21"/>
          <w:szCs w:val="21"/>
        </w:rPr>
        <w:t xml:space="preserve">Súčasťou faktúry bude fakturácia za: </w:t>
      </w:r>
    </w:p>
    <w:p w14:paraId="134572AE" w14:textId="77777777" w:rsidR="0071024F" w:rsidRDefault="00000000">
      <w:pPr>
        <w:pStyle w:val="Cisl2U"/>
        <w:numPr>
          <w:ilvl w:val="5"/>
          <w:numId w:val="17"/>
        </w:numPr>
        <w:tabs>
          <w:tab w:val="clear" w:pos="709"/>
          <w:tab w:val="left" w:pos="0"/>
        </w:tabs>
        <w:ind w:left="284" w:hanging="284"/>
        <w:jc w:val="both"/>
        <w:rPr>
          <w:rFonts w:ascii="Arial Narrow" w:hAnsi="Arial Narrow"/>
          <w:sz w:val="21"/>
          <w:szCs w:val="21"/>
        </w:rPr>
      </w:pPr>
      <w:r>
        <w:rPr>
          <w:rFonts w:ascii="Arial Narrow" w:hAnsi="Arial Narrow"/>
          <w:sz w:val="21"/>
          <w:szCs w:val="21"/>
        </w:rPr>
        <w:t>dodávku elektriny,</w:t>
      </w:r>
    </w:p>
    <w:p w14:paraId="6A4D27B1" w14:textId="77777777" w:rsidR="0071024F" w:rsidRDefault="00000000">
      <w:pPr>
        <w:pStyle w:val="Cisl2U"/>
        <w:numPr>
          <w:ilvl w:val="5"/>
          <w:numId w:val="17"/>
        </w:numPr>
        <w:tabs>
          <w:tab w:val="clear" w:pos="709"/>
          <w:tab w:val="left" w:pos="0"/>
        </w:tabs>
        <w:ind w:left="284" w:hanging="284"/>
        <w:jc w:val="both"/>
        <w:rPr>
          <w:rFonts w:ascii="Arial Narrow" w:hAnsi="Arial Narrow"/>
          <w:color w:val="auto"/>
          <w:sz w:val="21"/>
          <w:szCs w:val="21"/>
        </w:rPr>
      </w:pPr>
      <w:r>
        <w:rPr>
          <w:rFonts w:ascii="Arial Narrow" w:hAnsi="Arial Narrow"/>
          <w:sz w:val="21"/>
          <w:szCs w:val="21"/>
        </w:rPr>
        <w:t xml:space="preserve">distribučné služby v cenách príslušného PDS, </w:t>
      </w:r>
    </w:p>
    <w:p w14:paraId="2CF8B121" w14:textId="77777777" w:rsidR="0071024F" w:rsidRDefault="00000000">
      <w:pPr>
        <w:pStyle w:val="Cisl2U"/>
        <w:numPr>
          <w:ilvl w:val="5"/>
          <w:numId w:val="17"/>
        </w:numPr>
        <w:tabs>
          <w:tab w:val="clear" w:pos="709"/>
          <w:tab w:val="left" w:pos="0"/>
        </w:tabs>
        <w:ind w:left="284" w:hanging="284"/>
        <w:jc w:val="both"/>
        <w:rPr>
          <w:rFonts w:ascii="Arial Narrow" w:hAnsi="Arial Narrow"/>
          <w:color w:val="auto"/>
          <w:sz w:val="21"/>
          <w:szCs w:val="21"/>
        </w:rPr>
      </w:pPr>
      <w:r>
        <w:rPr>
          <w:rFonts w:ascii="Arial Narrow" w:hAnsi="Arial Narrow"/>
          <w:sz w:val="21"/>
          <w:szCs w:val="21"/>
        </w:rPr>
        <w:t xml:space="preserve">platba za systémové služby, </w:t>
      </w:r>
    </w:p>
    <w:p w14:paraId="5BB0142E" w14:textId="77777777" w:rsidR="0071024F" w:rsidRDefault="00000000">
      <w:pPr>
        <w:pStyle w:val="Cisl2U"/>
        <w:numPr>
          <w:ilvl w:val="5"/>
          <w:numId w:val="17"/>
        </w:numPr>
        <w:tabs>
          <w:tab w:val="clear" w:pos="709"/>
          <w:tab w:val="left" w:pos="0"/>
        </w:tabs>
        <w:ind w:left="284" w:hanging="284"/>
        <w:jc w:val="both"/>
        <w:rPr>
          <w:rFonts w:ascii="Arial Narrow" w:hAnsi="Arial Narrow"/>
          <w:color w:val="auto"/>
          <w:sz w:val="21"/>
          <w:szCs w:val="21"/>
        </w:rPr>
      </w:pPr>
      <w:r>
        <w:rPr>
          <w:rFonts w:ascii="Arial Narrow" w:hAnsi="Arial Narrow"/>
          <w:sz w:val="21"/>
          <w:szCs w:val="21"/>
        </w:rPr>
        <w:t xml:space="preserve">platby za prevádzkovanie systému, výlučne však v rozsahu schválenom pre obdobie dodávky Úradom pre reguláciu sieťových </w:t>
      </w:r>
      <w:r>
        <w:rPr>
          <w:rFonts w:ascii="Arial Narrow" w:hAnsi="Arial Narrow"/>
          <w:color w:val="auto"/>
          <w:sz w:val="21"/>
          <w:szCs w:val="21"/>
        </w:rPr>
        <w:t xml:space="preserve">odvetví a </w:t>
      </w:r>
    </w:p>
    <w:p w14:paraId="0D0316B6" w14:textId="77777777" w:rsidR="0071024F" w:rsidRDefault="00000000">
      <w:pPr>
        <w:pStyle w:val="Cisl2U"/>
        <w:numPr>
          <w:ilvl w:val="5"/>
          <w:numId w:val="17"/>
        </w:numPr>
        <w:tabs>
          <w:tab w:val="clear" w:pos="709"/>
          <w:tab w:val="left" w:pos="0"/>
        </w:tabs>
        <w:ind w:left="284" w:hanging="284"/>
        <w:jc w:val="both"/>
        <w:rPr>
          <w:rFonts w:ascii="Arial Narrow" w:hAnsi="Arial Narrow"/>
          <w:color w:val="auto"/>
          <w:sz w:val="21"/>
          <w:szCs w:val="21"/>
        </w:rPr>
      </w:pPr>
      <w:r>
        <w:rPr>
          <w:rFonts w:ascii="Arial Narrow" w:hAnsi="Arial Narrow"/>
          <w:color w:val="auto"/>
          <w:sz w:val="21"/>
          <w:szCs w:val="21"/>
        </w:rPr>
        <w:t>odvod do Národného jadrového fondu, určený osobitným predpisom.</w:t>
      </w:r>
    </w:p>
    <w:p w14:paraId="4A8AEA1B" w14:textId="77777777" w:rsidR="0071024F" w:rsidRDefault="00000000">
      <w:pPr>
        <w:pStyle w:val="Cisl2U"/>
        <w:numPr>
          <w:ilvl w:val="0"/>
          <w:numId w:val="10"/>
        </w:numPr>
        <w:tabs>
          <w:tab w:val="clear" w:pos="709"/>
          <w:tab w:val="left" w:pos="0"/>
        </w:tabs>
        <w:ind w:left="0" w:hanging="567"/>
        <w:jc w:val="both"/>
        <w:rPr>
          <w:rFonts w:ascii="Arial Narrow" w:hAnsi="Arial Narrow"/>
          <w:color w:val="auto"/>
          <w:sz w:val="21"/>
          <w:szCs w:val="21"/>
        </w:rPr>
      </w:pPr>
      <w:bookmarkStart w:id="29" w:name="bookmark29"/>
      <w:bookmarkEnd w:id="29"/>
      <w:r>
        <w:rPr>
          <w:rFonts w:ascii="Arial Narrow" w:hAnsi="Arial Narrow"/>
          <w:color w:val="auto"/>
          <w:sz w:val="21"/>
          <w:szCs w:val="21"/>
        </w:rPr>
        <w:t xml:space="preserve">Cena </w:t>
      </w:r>
      <w:r>
        <w:rPr>
          <w:rFonts w:ascii="Arial Narrow" w:hAnsi="Arial Narrow"/>
          <w:bCs/>
          <w:sz w:val="21"/>
          <w:szCs w:val="21"/>
        </w:rPr>
        <w:t>za dodávku elektriny</w:t>
      </w:r>
      <w:r>
        <w:rPr>
          <w:rFonts w:ascii="Arial Narrow" w:hAnsi="Arial Narrow"/>
          <w:color w:val="auto"/>
          <w:sz w:val="21"/>
          <w:szCs w:val="21"/>
        </w:rPr>
        <w:t xml:space="preserve"> je cenou bez DPH a spotrebnej dane.</w:t>
      </w:r>
    </w:p>
    <w:p w14:paraId="4E43EB2B" w14:textId="77777777" w:rsidR="0071024F" w:rsidRDefault="00000000">
      <w:pPr>
        <w:pStyle w:val="Cisl2U"/>
        <w:numPr>
          <w:ilvl w:val="0"/>
          <w:numId w:val="10"/>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K </w:t>
      </w:r>
      <w:r>
        <w:rPr>
          <w:rFonts w:ascii="Arial Narrow" w:hAnsi="Arial Narrow"/>
          <w:color w:val="auto"/>
          <w:sz w:val="21"/>
          <w:szCs w:val="21"/>
        </w:rPr>
        <w:t xml:space="preserve">cene </w:t>
      </w:r>
      <w:r>
        <w:rPr>
          <w:rFonts w:ascii="Arial Narrow" w:hAnsi="Arial Narrow"/>
          <w:bCs/>
          <w:sz w:val="21"/>
          <w:szCs w:val="21"/>
        </w:rPr>
        <w:t>za dodávku elektriny</w:t>
      </w:r>
      <w:r>
        <w:rPr>
          <w:rFonts w:ascii="Arial Narrow" w:hAnsi="Arial Narrow" w:cs="Arial Narrow"/>
          <w:color w:val="auto"/>
          <w:sz w:val="21"/>
          <w:szCs w:val="21"/>
        </w:rPr>
        <w:t xml:space="preserve"> bude fakturovaná cena za distribúciu a regulované distribučné služby, ktorú bude dodávateľ fakturovať podľa platných cenových rozhodnutí Úradu pre reguláciu sieťových odvetví (ďalej len „</w:t>
      </w:r>
      <w:r>
        <w:rPr>
          <w:rFonts w:ascii="Arial Narrow" w:hAnsi="Arial Narrow" w:cs="Arial Narrow"/>
          <w:b/>
          <w:bCs/>
          <w:color w:val="auto"/>
          <w:sz w:val="21"/>
          <w:szCs w:val="21"/>
        </w:rPr>
        <w:t>úrad</w:t>
      </w:r>
      <w:r>
        <w:rPr>
          <w:rFonts w:ascii="Arial Narrow" w:hAnsi="Arial Narrow" w:cs="Arial Narrow"/>
          <w:color w:val="auto"/>
          <w:sz w:val="21"/>
          <w:szCs w:val="21"/>
        </w:rPr>
        <w:t>“), vzťahujúcich sa na služby poskytované PDS do OM. Ostatné služby, ktorých poskytnutie preukázateľne vyvolal svojím odberom odberateľ, bude dodávateľ fakturovať v nevyhnutnom rozsahu podľa cenníka služieb príslušného PDS, platného v čase poskytnutia služby.</w:t>
      </w:r>
    </w:p>
    <w:p w14:paraId="1EA1B6E7" w14:textId="77777777" w:rsidR="0071024F" w:rsidRDefault="00000000">
      <w:pPr>
        <w:pStyle w:val="Cisl2U"/>
        <w:numPr>
          <w:ilvl w:val="0"/>
          <w:numId w:val="10"/>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 xml:space="preserve">Odvod do Národného jadrového fondu dodávateľ vykoná v zmysle nariadenia vlády Slovenskej republiky č. 21/2019 </w:t>
      </w:r>
      <w:r>
        <w:rPr>
          <w:rFonts w:ascii="Arial Narrow" w:hAnsi="Arial Narrow" w:cs="Arial Narrow"/>
          <w:color w:val="auto"/>
          <w:sz w:val="21"/>
          <w:szCs w:val="21"/>
        </w:rPr>
        <w:br/>
        <w:t>Z. z., ktorým sa ustanovuje výška ročného odvodu určeného na úhradu historického dlhu z </w:t>
      </w:r>
      <w:r>
        <w:rPr>
          <w:rFonts w:ascii="Arial Narrow" w:hAnsi="Arial Narrow"/>
          <w:color w:val="auto"/>
          <w:sz w:val="21"/>
          <w:szCs w:val="21"/>
        </w:rPr>
        <w:t>dodanej</w:t>
      </w:r>
      <w:r>
        <w:rPr>
          <w:rFonts w:ascii="Arial Narrow" w:hAnsi="Arial Narrow" w:cs="Arial Narrow"/>
          <w:color w:val="auto"/>
          <w:sz w:val="21"/>
          <w:szCs w:val="21"/>
        </w:rPr>
        <w:t xml:space="preserve"> elektriny koncovým odberateľom elektriny a podrobnosti o spôsobe jeho výberu pre Národný jadrový fond, jeho použití a o spôsobe a lehotách jeho úhrady v znení neskorších predpisov v sadzbe platnej v čase dodania elektriny.</w:t>
      </w:r>
    </w:p>
    <w:p w14:paraId="3CF26D12" w14:textId="77777777" w:rsidR="0071024F" w:rsidRDefault="00000000">
      <w:pPr>
        <w:pStyle w:val="Cisl2U"/>
        <w:numPr>
          <w:ilvl w:val="0"/>
          <w:numId w:val="35"/>
        </w:numPr>
        <w:tabs>
          <w:tab w:val="clear" w:pos="709"/>
          <w:tab w:val="left" w:pos="0"/>
        </w:tabs>
        <w:ind w:left="0" w:hanging="567"/>
        <w:jc w:val="both"/>
        <w:rPr>
          <w:rFonts w:ascii="Arial Narrow" w:hAnsi="Arial Narrow" w:cs="Arial Narrow"/>
          <w:color w:val="auto"/>
          <w:sz w:val="21"/>
          <w:szCs w:val="21"/>
        </w:rPr>
      </w:pPr>
      <w:r>
        <w:rPr>
          <w:rFonts w:ascii="Arial Narrow" w:hAnsi="Arial Narrow"/>
          <w:color w:val="auto"/>
          <w:sz w:val="21"/>
          <w:szCs w:val="21"/>
        </w:rPr>
        <w:t>Dodávateľ</w:t>
      </w:r>
      <w:r>
        <w:rPr>
          <w:rFonts w:ascii="Arial Narrow" w:hAnsi="Arial Narrow" w:cs="Arial Narrow"/>
          <w:color w:val="auto"/>
          <w:sz w:val="21"/>
          <w:szCs w:val="21"/>
        </w:rPr>
        <w:t xml:space="preserve"> bude k cene </w:t>
      </w:r>
      <w:r>
        <w:rPr>
          <w:rFonts w:ascii="Arial Narrow" w:hAnsi="Arial Narrow"/>
          <w:bCs/>
          <w:sz w:val="21"/>
          <w:szCs w:val="21"/>
        </w:rPr>
        <w:t>za dodávku elektriny</w:t>
      </w:r>
      <w:r>
        <w:rPr>
          <w:rFonts w:ascii="Arial Narrow" w:hAnsi="Arial Narrow" w:cs="Arial Narrow"/>
          <w:color w:val="auto"/>
          <w:sz w:val="21"/>
          <w:szCs w:val="21"/>
        </w:rPr>
        <w:t xml:space="preserve"> fakturovať daň z pridanej hodnoty (DPH) podľa príslušných právnych predpisov vo výške sadzby platnej v čase dodania predmetu zmluvy. Odberateľ je na základe § 11 zákona č. 609/2007 Z. z. o spotrebnej dani z </w:t>
      </w:r>
      <w:r>
        <w:rPr>
          <w:rFonts w:ascii="Arial Narrow" w:hAnsi="Arial Narrow" w:cs="Arial Narrow"/>
          <w:color w:val="auto"/>
          <w:sz w:val="21"/>
          <w:szCs w:val="21"/>
        </w:rPr>
        <w:lastRenderedPageBreak/>
        <w:t>elektriny, uhlia a zemného plynu a o zmene a doplnení zákona č. 98/2004 Z. z. o spotrebnej dani z minerálneho oleja v znení neskorších predpisov (ďalej len „</w:t>
      </w:r>
      <w:r>
        <w:rPr>
          <w:rFonts w:ascii="Arial Narrow" w:hAnsi="Arial Narrow" w:cs="Arial Narrow"/>
          <w:b/>
          <w:color w:val="auto"/>
          <w:sz w:val="21"/>
          <w:szCs w:val="21"/>
        </w:rPr>
        <w:t>zákon o spotrebnej dani</w:t>
      </w:r>
      <w:r>
        <w:rPr>
          <w:rFonts w:ascii="Arial Narrow" w:hAnsi="Arial Narrow" w:cs="Arial Narrow"/>
          <w:color w:val="auto"/>
          <w:sz w:val="21"/>
          <w:szCs w:val="21"/>
        </w:rPr>
        <w:t xml:space="preserve">“) registrovaným platcom spotrebnej dane z elektriny pod číslom SK52001000013. Dodávateľ preto bude vystavovať všetky faktúry pre odberateľa bez spotrebnej dane. </w:t>
      </w:r>
      <w:r>
        <w:rPr>
          <w:rFonts w:ascii="Arial Narrow" w:eastAsiaTheme="minorHAnsi" w:hAnsi="Arial Narrow" w:cs="Arial"/>
          <w:color w:val="auto"/>
          <w:sz w:val="21"/>
          <w:szCs w:val="21"/>
          <w:lang w:eastAsia="en-US"/>
        </w:rPr>
        <w:t xml:space="preserve">Odberateľ pri uzatváraní zmluvy poskytne dodávateľovi </w:t>
      </w:r>
      <w:r>
        <w:rPr>
          <w:rFonts w:ascii="Arial Narrow" w:hAnsi="Arial Narrow" w:cs="Arial"/>
          <w:bCs/>
          <w:color w:val="auto"/>
          <w:sz w:val="21"/>
          <w:szCs w:val="21"/>
        </w:rPr>
        <w:t>potvrdenie platiteľa spotrebnej dane z elektriny</w:t>
      </w:r>
      <w:r>
        <w:rPr>
          <w:rFonts w:ascii="Arial Narrow" w:eastAsiaTheme="minorHAnsi" w:hAnsi="Arial Narrow" w:cs="Arial"/>
          <w:color w:val="auto"/>
          <w:sz w:val="21"/>
          <w:szCs w:val="21"/>
          <w:lang w:eastAsia="en-US"/>
        </w:rPr>
        <w:t>.</w:t>
      </w:r>
      <w:r>
        <w:rPr>
          <w:rFonts w:ascii="Arial Narrow" w:hAnsi="Arial Narrow" w:cs="Arial"/>
          <w:bCs/>
          <w:color w:val="auto"/>
          <w:sz w:val="21"/>
          <w:szCs w:val="21"/>
        </w:rPr>
        <w:t xml:space="preserve"> </w:t>
      </w:r>
    </w:p>
    <w:p w14:paraId="3B4F2B5F" w14:textId="77777777" w:rsidR="0071024F" w:rsidRDefault="00000000">
      <w:pPr>
        <w:pStyle w:val="Cisl2U"/>
        <w:numPr>
          <w:ilvl w:val="0"/>
          <w:numId w:val="35"/>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 xml:space="preserve">Dodávateľ nie je oprávnený fakturovať odberateľovi akékoľvek ďalšie náklady, poplatky, prirážky, pokuty </w:t>
      </w:r>
      <w:r>
        <w:rPr>
          <w:rFonts w:ascii="Arial Narrow" w:hAnsi="Arial Narrow"/>
          <w:color w:val="auto"/>
          <w:sz w:val="21"/>
          <w:szCs w:val="21"/>
        </w:rPr>
        <w:t>alebo</w:t>
      </w:r>
      <w:r>
        <w:rPr>
          <w:rFonts w:ascii="Arial Narrow" w:hAnsi="Arial Narrow" w:cs="Arial Narrow"/>
          <w:color w:val="auto"/>
          <w:sz w:val="21"/>
          <w:szCs w:val="21"/>
        </w:rPr>
        <w:t xml:space="preserve"> obdobné platby za združenú dodávku elektriny, okrem tých, ktoré sú uvedené v bodoch 1. až 6. tohto článku zmluvy, a to ani ak by dodávateľ pri uplatňovaní svojich nárokov odkazoval na svoje obchodné podmienky alebo cenníky.</w:t>
      </w:r>
    </w:p>
    <w:p w14:paraId="673FC190" w14:textId="77777777" w:rsidR="0071024F" w:rsidRDefault="00000000">
      <w:pPr>
        <w:pStyle w:val="Cisl2U"/>
        <w:numPr>
          <w:ilvl w:val="0"/>
          <w:numId w:val="35"/>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 xml:space="preserve">V prípade zmeny výšky distribučných poplatkov, zmeny spotrebnej dane, zmeny DPH, zmeny výšky </w:t>
      </w:r>
      <w:r>
        <w:rPr>
          <w:rFonts w:ascii="Arial Narrow" w:hAnsi="Arial Narrow"/>
          <w:color w:val="auto"/>
          <w:sz w:val="21"/>
          <w:szCs w:val="21"/>
        </w:rPr>
        <w:t>odvodu</w:t>
      </w:r>
      <w:r>
        <w:rPr>
          <w:rFonts w:ascii="Arial Narrow" w:hAnsi="Arial Narrow" w:cs="Arial Narrow"/>
          <w:color w:val="auto"/>
          <w:sz w:val="21"/>
          <w:szCs w:val="21"/>
        </w:rPr>
        <w:t xml:space="preserve"> </w:t>
      </w:r>
      <w:r>
        <w:rPr>
          <w:rFonts w:ascii="Arial Narrow" w:hAnsi="Arial Narrow" w:cs="Arial Narrow"/>
          <w:color w:val="auto"/>
          <w:sz w:val="21"/>
          <w:szCs w:val="21"/>
        </w:rPr>
        <w:br/>
        <w:t xml:space="preserve">do Národného jadrového fondu alebo </w:t>
      </w:r>
      <w:r>
        <w:rPr>
          <w:rFonts w:ascii="Arial Narrow" w:hAnsi="Arial Narrow" w:cs="Arial Narrow"/>
          <w:bCs/>
          <w:color w:val="auto"/>
          <w:sz w:val="21"/>
          <w:szCs w:val="21"/>
        </w:rPr>
        <w:t>v prípade zavedenia nových regulovaných poplatkov,</w:t>
      </w:r>
      <w:r>
        <w:rPr>
          <w:rFonts w:ascii="Arial Narrow" w:hAnsi="Arial Narrow" w:cs="Arial Narrow"/>
          <w:color w:val="auto"/>
          <w:sz w:val="21"/>
          <w:szCs w:val="21"/>
        </w:rPr>
        <w:t xml:space="preserve"> resp. zmien iných regulovaných poplatkov, je dodávateľ povinný bezodkladne písomne informovať odberateľa o tejto skutočnosti a preukázať odberateľovi, že k zmene došlo, a to najneskôr do termínu vystavenia prvej faktúry s novými sadzbami. V oznámení budú uvedené nové sadzby a poplatky.</w:t>
      </w:r>
    </w:p>
    <w:p w14:paraId="13F19A4A" w14:textId="77777777" w:rsidR="0071024F" w:rsidRDefault="00000000">
      <w:pPr>
        <w:pStyle w:val="Cisl2U"/>
        <w:numPr>
          <w:ilvl w:val="0"/>
          <w:numId w:val="35"/>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 xml:space="preserve">Zmluvné strany sa dohodli, že cena za elektrinu vyrobenú z obnoviteľných zdrojov a dodanú do distribučnej siete prostredníctvom odovzdávacích miest, bude rovnaká ako cena za dodávku elektriny dodanú dodávateľom za rovnaké obdobie, stanovená podľa prílohy č. 3 tejto zmluvy. </w:t>
      </w:r>
    </w:p>
    <w:p w14:paraId="36B8CEB8" w14:textId="77777777" w:rsidR="0071024F" w:rsidRDefault="00000000">
      <w:pPr>
        <w:pStyle w:val="Cisl2U"/>
        <w:numPr>
          <w:ilvl w:val="0"/>
          <w:numId w:val="35"/>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 xml:space="preserve">Zmluvné strany sa dohodli, že cena za zdieľanie elektriny podľa bodu 1. písm. d) článku I tejto zmluvy, ak také plnenie nastane, bude rovnaká ako hodnota </w:t>
      </w:r>
      <w:r>
        <w:rPr>
          <w:rFonts w:ascii="Arial Narrow" w:hAnsi="Arial Narrow"/>
          <w:sz w:val="21"/>
          <w:szCs w:val="21"/>
        </w:rPr>
        <w:t>B</w:t>
      </w:r>
      <w:r>
        <w:rPr>
          <w:rFonts w:ascii="Arial Narrow" w:hAnsi="Arial Narrow"/>
          <w:sz w:val="21"/>
          <w:szCs w:val="21"/>
          <w:vertAlign w:val="subscript"/>
        </w:rPr>
        <w:t xml:space="preserve">SPOT </w:t>
      </w:r>
      <w:r>
        <w:rPr>
          <w:rFonts w:ascii="Arial Narrow" w:hAnsi="Arial Narrow"/>
          <w:sz w:val="21"/>
          <w:szCs w:val="21"/>
        </w:rPr>
        <w:t>-</w:t>
      </w:r>
      <w:r>
        <w:rPr>
          <w:rFonts w:ascii="Arial Narrow" w:hAnsi="Arial Narrow" w:cs="Arial Narrow"/>
          <w:color w:val="auto"/>
          <w:sz w:val="21"/>
          <w:szCs w:val="21"/>
        </w:rPr>
        <w:t xml:space="preserve"> cenový aditív pre nákup SPOT, stanovený v bode 1.4 prílohy č. 3.</w:t>
      </w:r>
    </w:p>
    <w:p w14:paraId="6ADF2768" w14:textId="77777777" w:rsidR="0071024F" w:rsidRDefault="0071024F">
      <w:pPr>
        <w:pStyle w:val="Cisl2U"/>
        <w:numPr>
          <w:ilvl w:val="0"/>
          <w:numId w:val="0"/>
        </w:numPr>
        <w:tabs>
          <w:tab w:val="clear" w:pos="709"/>
          <w:tab w:val="left" w:pos="0"/>
        </w:tabs>
        <w:jc w:val="both"/>
        <w:rPr>
          <w:rFonts w:ascii="Arial Narrow" w:hAnsi="Arial Narrow"/>
          <w:sz w:val="21"/>
          <w:szCs w:val="21"/>
        </w:rPr>
      </w:pPr>
      <w:bookmarkStart w:id="30" w:name="bookmark30"/>
      <w:bookmarkEnd w:id="30"/>
    </w:p>
    <w:p w14:paraId="0DF7B453" w14:textId="77777777" w:rsidR="0071024F"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r>
        <w:rPr>
          <w:rFonts w:ascii="Arial Narrow" w:hAnsi="Arial Narrow"/>
          <w:sz w:val="21"/>
          <w:szCs w:val="21"/>
        </w:rPr>
        <w:t>Článok V</w:t>
      </w:r>
    </w:p>
    <w:p w14:paraId="72CD8B39" w14:textId="77777777" w:rsidR="0071024F" w:rsidRDefault="00000000">
      <w:pPr>
        <w:pStyle w:val="Zhlavie20"/>
        <w:keepNext/>
        <w:keepLines/>
        <w:tabs>
          <w:tab w:val="left" w:pos="709"/>
          <w:tab w:val="left" w:pos="5670"/>
        </w:tabs>
        <w:spacing w:line="240" w:lineRule="auto"/>
        <w:ind w:left="709" w:hanging="709"/>
        <w:jc w:val="center"/>
        <w:rPr>
          <w:rFonts w:ascii="Arial Narrow" w:hAnsi="Arial Narrow"/>
          <w:sz w:val="21"/>
          <w:szCs w:val="21"/>
          <w:highlight w:val="cyan"/>
        </w:rPr>
      </w:pPr>
      <w:r>
        <w:rPr>
          <w:rFonts w:ascii="Arial Narrow" w:hAnsi="Arial Narrow"/>
          <w:sz w:val="21"/>
          <w:szCs w:val="21"/>
        </w:rPr>
        <w:t>Platobné podmienky a zmluvná pokuta</w:t>
      </w:r>
    </w:p>
    <w:p w14:paraId="5262F6F4" w14:textId="575DFE8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 xml:space="preserve">Odberateľ sa v odberných miestach veľkoodberu s mesačným odpočtom (fakturačné obdobie jeden (1) kalendárny mesiac) zaväzuje uhrádzať dodávku silovej elektriny, t. j. dodanie elektrickej energie a distribučných služieb vrátane DPH a distribučných poplatkov, na základe súhrnnej faktúry za všetky odberné miesta podľa tohto bodu zmluvy za príslušný kalendárny mesiac, ktorá je splatná do tridsiatich (30) dní od doručenia faktúry na e-mailovú adresu odberateľa, uvedenú v bode 3. tohto článku zmluvy. Dodávateľ je povinný vystaviť a doručiť faktúru za fakturovaný mesiac odberateľovi najneskôr do </w:t>
      </w:r>
      <w:del w:id="31" w:author="Marcela Turčanová" w:date="2025-05-28T19:48:00Z" w16du:dateUtc="2025-05-28T17:48:00Z">
        <w:r w:rsidDel="00123F53">
          <w:rPr>
            <w:rFonts w:ascii="Arial Narrow" w:hAnsi="Arial Narrow"/>
            <w:sz w:val="21"/>
            <w:szCs w:val="21"/>
          </w:rPr>
          <w:delText xml:space="preserve">piateho </w:delText>
        </w:r>
      </w:del>
      <w:ins w:id="32" w:author="Marcela Turčanová" w:date="2025-05-28T19:48:00Z" w16du:dateUtc="2025-05-28T17:48:00Z">
        <w:r w:rsidR="00123F53">
          <w:rPr>
            <w:rFonts w:ascii="Arial Narrow" w:hAnsi="Arial Narrow"/>
            <w:sz w:val="21"/>
            <w:szCs w:val="21"/>
          </w:rPr>
          <w:t>pätná</w:t>
        </w:r>
      </w:ins>
      <w:ins w:id="33" w:author="Marcela Turčanová" w:date="2025-05-28T19:49:00Z" w16du:dateUtc="2025-05-28T17:49:00Z">
        <w:r w:rsidR="00123F53">
          <w:rPr>
            <w:rFonts w:ascii="Arial Narrow" w:hAnsi="Arial Narrow"/>
            <w:sz w:val="21"/>
            <w:szCs w:val="21"/>
          </w:rPr>
          <w:t>steho</w:t>
        </w:r>
      </w:ins>
      <w:ins w:id="34" w:author="Marcela Turčanová" w:date="2025-05-28T19:48:00Z" w16du:dateUtc="2025-05-28T17:48:00Z">
        <w:r w:rsidR="00123F53">
          <w:rPr>
            <w:rFonts w:ascii="Arial Narrow" w:hAnsi="Arial Narrow"/>
            <w:sz w:val="21"/>
            <w:szCs w:val="21"/>
          </w:rPr>
          <w:t xml:space="preserve"> </w:t>
        </w:r>
      </w:ins>
      <w:r>
        <w:rPr>
          <w:rFonts w:ascii="Arial Narrow" w:hAnsi="Arial Narrow"/>
          <w:sz w:val="21"/>
          <w:szCs w:val="21"/>
        </w:rPr>
        <w:t>(</w:t>
      </w:r>
      <w:ins w:id="35" w:author="Marcela Turčanová" w:date="2025-05-28T19:49:00Z" w16du:dateUtc="2025-05-28T17:49:00Z">
        <w:r w:rsidR="00123F53">
          <w:rPr>
            <w:rFonts w:ascii="Arial Narrow" w:hAnsi="Arial Narrow"/>
            <w:sz w:val="21"/>
            <w:szCs w:val="21"/>
          </w:rPr>
          <w:t>1</w:t>
        </w:r>
      </w:ins>
      <w:r>
        <w:rPr>
          <w:rFonts w:ascii="Arial Narrow" w:hAnsi="Arial Narrow"/>
          <w:sz w:val="21"/>
          <w:szCs w:val="21"/>
        </w:rPr>
        <w:t xml:space="preserve">5.) dňa nasledujúceho mesiaca po skončení mesiaca, za ktorý sa dodávka silovej elektriny fakturuje. </w:t>
      </w:r>
    </w:p>
    <w:p w14:paraId="39A8C230" w14:textId="77777777" w:rsidR="0071024F" w:rsidRDefault="00000000">
      <w:pPr>
        <w:pStyle w:val="Cisl2U"/>
        <w:numPr>
          <w:ilvl w:val="6"/>
          <w:numId w:val="36"/>
        </w:numPr>
        <w:tabs>
          <w:tab w:val="clear" w:pos="709"/>
        </w:tabs>
        <w:ind w:left="0" w:hanging="567"/>
        <w:jc w:val="both"/>
        <w:rPr>
          <w:rFonts w:ascii="Arial Narrow" w:hAnsi="Arial Narrow"/>
          <w:sz w:val="21"/>
          <w:szCs w:val="21"/>
        </w:rPr>
      </w:pPr>
      <w:r>
        <w:rPr>
          <w:rFonts w:ascii="Arial Narrow" w:hAnsi="Arial Narrow"/>
          <w:sz w:val="21"/>
          <w:szCs w:val="21"/>
        </w:rPr>
        <w:t xml:space="preserve">Za združenú dodávku elektriny v danom mesiaci pri veľkoodbere odberateľ nebude poskytovať zálohovú platbu. Dodávateľ vystaví faktúru na základe skutočne odobratého množstva elektriny v danom mesiaci v odbernom mieste. Odpočet spotreby elektriny bude vykonaný bezodplatne po skončení kalendárneho mesiaca. Fakturačným obdobím je jeden (1) kalendárny mesiac. </w:t>
      </w:r>
    </w:p>
    <w:p w14:paraId="1A2E7339"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Finančné plnenie podľa zmluvy sa bude realizovať formou bezhotovostného platobného styku v mene euro na bankový účet dodávateľa, uvedený v záhlaví zmluvy a na základe predloženej faktúry. Každá faktúra, súhrnná faktúra, vyúčtovacia faktúra, vyúčtovacia súhrnná faktúra, opravná faktúra (ďalej len „</w:t>
      </w:r>
      <w:r>
        <w:rPr>
          <w:rFonts w:ascii="Arial Narrow" w:hAnsi="Arial Narrow"/>
          <w:b/>
          <w:sz w:val="21"/>
          <w:szCs w:val="21"/>
        </w:rPr>
        <w:t>faktúra</w:t>
      </w:r>
      <w:r>
        <w:rPr>
          <w:rFonts w:ascii="Arial Narrow" w:hAnsi="Arial Narrow"/>
          <w:sz w:val="21"/>
          <w:szCs w:val="21"/>
        </w:rPr>
        <w:t>“) musí obsahovať všetky náležitosti daňového dokladu v zmysle zákona o DPH ku dňu uskutočnenia zdaniteľného plnenia.</w:t>
      </w:r>
      <w:r>
        <w:rPr>
          <w:rFonts w:ascii="Arial" w:hAnsi="Arial" w:cs="Arial"/>
          <w:sz w:val="20"/>
          <w:szCs w:val="20"/>
          <w:lang w:eastAsia="cs-CZ"/>
        </w:rPr>
        <w:t xml:space="preserve"> </w:t>
      </w:r>
      <w:r>
        <w:rPr>
          <w:rFonts w:ascii="Arial Narrow" w:hAnsi="Arial Narrow"/>
          <w:sz w:val="21"/>
          <w:szCs w:val="21"/>
        </w:rPr>
        <w:t xml:space="preserve">Odberateľ podpisom tejto zmluvy udeľuje dodávateľovi súhlas k zasielaniu faktúr v elektronickej forme (v súlade s ustanovením § 71 ods. 1 písm. b) zákona o DPH). Dodávateľ je povinný vystavovať odberateľovi faktúry v elektronickej forme a zasielať ich na e-mailovú adresu: </w:t>
      </w:r>
      <w:hyperlink r:id="rId11" w:history="1">
        <w:r w:rsidR="0071024F">
          <w:rPr>
            <w:rFonts w:ascii="Arial Narrow" w:hAnsi="Arial Narrow"/>
            <w:b/>
            <w:bCs/>
            <w:sz w:val="21"/>
            <w:szCs w:val="21"/>
          </w:rPr>
          <w:t>sekretariat@bionergy.sk</w:t>
        </w:r>
      </w:hyperlink>
      <w:r>
        <w:rPr>
          <w:rFonts w:ascii="Arial Narrow" w:hAnsi="Arial Narrow"/>
          <w:b/>
          <w:bCs/>
          <w:sz w:val="21"/>
          <w:szCs w:val="21"/>
        </w:rPr>
        <w:t xml:space="preserve"> a energetika@bionergy.sk</w:t>
      </w:r>
      <w:r>
        <w:rPr>
          <w:rFonts w:ascii="Arial Narrow" w:hAnsi="Arial Narrow"/>
          <w:sz w:val="21"/>
          <w:szCs w:val="21"/>
        </w:rPr>
        <w:t>.</w:t>
      </w:r>
      <w:r>
        <w:rPr>
          <w:rFonts w:ascii="Arial" w:hAnsi="Arial" w:cs="Arial"/>
          <w:sz w:val="20"/>
          <w:szCs w:val="20"/>
        </w:rPr>
        <w:t xml:space="preserve"> </w:t>
      </w:r>
      <w:r>
        <w:rPr>
          <w:rFonts w:ascii="Arial Narrow" w:hAnsi="Arial Narrow"/>
          <w:sz w:val="21"/>
          <w:szCs w:val="21"/>
        </w:rPr>
        <w:t>Za deň doručenia každej faktúry, ktorá bude vystavená po vecnej a formálnej stránke v súlade s podmienkami stanovenými v tomto článku zmluvy, sa považuje deň doručenia faktúry na e-mailovú adresu uvedenú v tomto bode zmluvy. Faktúry doručené počas sviatkov a dní pracovného pokoja, resp. v pracovné dni po 16:00 hod., budú vždy považované za doručené najbližší nasledujúci pracovný deň. Odberateľ nenesie zodpovednosť za nedoručenie faktúry zo strany dodávateľa a ani nie je povinný o tejto skutočnosti dodávateľa upovedomiť.</w:t>
      </w:r>
    </w:p>
    <w:p w14:paraId="030705A3"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V predmete e-mailu, ktorým bude elektronická faktúra zasielaná, musí byť (za účelom základnej identifikácie) uvedené slovo: „faktúra“, „</w:t>
      </w:r>
      <w:proofErr w:type="spellStart"/>
      <w:r>
        <w:rPr>
          <w:rFonts w:ascii="Arial Narrow" w:hAnsi="Arial Narrow"/>
          <w:sz w:val="21"/>
          <w:szCs w:val="21"/>
        </w:rPr>
        <w:t>invoice</w:t>
      </w:r>
      <w:proofErr w:type="spellEnd"/>
      <w:r>
        <w:rPr>
          <w:rFonts w:ascii="Arial Narrow" w:hAnsi="Arial Narrow"/>
          <w:sz w:val="21"/>
          <w:szCs w:val="21"/>
        </w:rPr>
        <w:t>“, „dobropis“, „ťarchopis“; popri tomto označení môžu byť v predmete e-mailu uvedené aj ďalšie znaky, slúžiace k bližšej identifikácii (čísla alebo písmená).</w:t>
      </w:r>
    </w:p>
    <w:p w14:paraId="3F6FECF8"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Elektronická faktúra musí byť vystavená len vo formátoch súborov PDF, TIF, JPEG, BMP a nesmie byť zaheslovaná, zamknutá na tlačenie, ani komprimovaná.</w:t>
      </w:r>
    </w:p>
    <w:p w14:paraId="43E2CD1F"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Každý e-mail môže obsahovať v prílohe iba jednu elektronickú faktúru, pričom všetky dokumenty, ktoré sa prikladajú k faktúre, musia byť zaslané v tom istom e-maile ako samotná faktúra. E-mail, ktorým bude zasielaná elektronická faktúra (prípadne spolu s ďalšími dokumentami), nesmie byť väčší než 20 MB.</w:t>
      </w:r>
    </w:p>
    <w:p w14:paraId="6EE405BC"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Dodávateľ je povinný zabezpečiť vierohodnosť pôvodu, neporušenosť obsahu a čitateľnosť faktúry, vyhotovenej v elektronickej forme, v súlade s podmienkami zákona o DPH. Podpis faktúry kvalifikovaným elektronickým podpisom sa nevyžaduje.</w:t>
      </w:r>
    </w:p>
    <w:p w14:paraId="3CBCF795" w14:textId="77777777" w:rsidR="0071024F" w:rsidRDefault="00000000">
      <w:pPr>
        <w:pStyle w:val="Cisl2U"/>
        <w:numPr>
          <w:ilvl w:val="6"/>
          <w:numId w:val="36"/>
        </w:numPr>
        <w:tabs>
          <w:tab w:val="clear" w:pos="709"/>
          <w:tab w:val="left" w:pos="142"/>
        </w:tabs>
        <w:ind w:left="0" w:hanging="567"/>
        <w:jc w:val="both"/>
        <w:rPr>
          <w:rFonts w:ascii="Arial Narrow" w:hAnsi="Arial Narrow"/>
          <w:sz w:val="21"/>
          <w:szCs w:val="21"/>
        </w:rPr>
      </w:pPr>
      <w:r>
        <w:rPr>
          <w:rFonts w:ascii="Arial Narrow" w:hAnsi="Arial Narrow"/>
          <w:sz w:val="21"/>
          <w:szCs w:val="21"/>
        </w:rPr>
        <w:t>V prípade, že faktúra:</w:t>
      </w:r>
    </w:p>
    <w:p w14:paraId="3872D364" w14:textId="77777777" w:rsidR="0071024F" w:rsidRDefault="00000000">
      <w:pPr>
        <w:pStyle w:val="Cisl2U"/>
        <w:numPr>
          <w:ilvl w:val="0"/>
          <w:numId w:val="0"/>
        </w:numPr>
        <w:tabs>
          <w:tab w:val="clear" w:pos="709"/>
          <w:tab w:val="left" w:pos="142"/>
        </w:tabs>
        <w:jc w:val="both"/>
        <w:rPr>
          <w:rFonts w:ascii="Arial Narrow" w:hAnsi="Arial Narrow"/>
          <w:sz w:val="21"/>
          <w:szCs w:val="21"/>
        </w:rPr>
      </w:pPr>
      <w:r>
        <w:rPr>
          <w:rFonts w:ascii="Arial Narrow" w:hAnsi="Arial Narrow"/>
          <w:sz w:val="21"/>
          <w:szCs w:val="21"/>
        </w:rPr>
        <w:t>- bude obsahovať nesprávne údaje, nesprávne fakturovanú cenu,</w:t>
      </w:r>
    </w:p>
    <w:p w14:paraId="28246903" w14:textId="77777777" w:rsidR="0071024F" w:rsidRDefault="00000000">
      <w:pPr>
        <w:pStyle w:val="Cisl2U"/>
        <w:numPr>
          <w:ilvl w:val="0"/>
          <w:numId w:val="0"/>
        </w:numPr>
        <w:tabs>
          <w:tab w:val="clear" w:pos="709"/>
          <w:tab w:val="left" w:pos="142"/>
        </w:tabs>
        <w:jc w:val="both"/>
        <w:rPr>
          <w:rFonts w:ascii="Arial Narrow" w:hAnsi="Arial Narrow"/>
          <w:sz w:val="21"/>
          <w:szCs w:val="21"/>
        </w:rPr>
      </w:pPr>
      <w:r>
        <w:rPr>
          <w:rFonts w:ascii="Arial Narrow" w:hAnsi="Arial Narrow"/>
          <w:sz w:val="21"/>
          <w:szCs w:val="21"/>
        </w:rPr>
        <w:t xml:space="preserve">- nebude obsahovať všetky potrebné náležitosti (vrátane príloh) podľa tejto zmluvy, </w:t>
      </w:r>
    </w:p>
    <w:p w14:paraId="17DD6F16" w14:textId="77777777" w:rsidR="0071024F" w:rsidRDefault="00000000">
      <w:pPr>
        <w:pStyle w:val="Cisl2U"/>
        <w:numPr>
          <w:ilvl w:val="0"/>
          <w:numId w:val="0"/>
        </w:numPr>
        <w:tabs>
          <w:tab w:val="clear" w:pos="709"/>
          <w:tab w:val="left" w:pos="142"/>
        </w:tabs>
        <w:jc w:val="both"/>
        <w:rPr>
          <w:rFonts w:ascii="Arial Narrow" w:hAnsi="Arial Narrow"/>
          <w:sz w:val="21"/>
          <w:szCs w:val="21"/>
        </w:rPr>
      </w:pPr>
      <w:r>
        <w:rPr>
          <w:rFonts w:ascii="Arial Narrow" w:hAnsi="Arial Narrow"/>
          <w:sz w:val="21"/>
          <w:szCs w:val="21"/>
        </w:rPr>
        <w:t xml:space="preserve">- nebude zabezpečená vierohodnosť jej pôvodu, neporušenosť obsahu a čitateľnosť a/alebo </w:t>
      </w:r>
    </w:p>
    <w:p w14:paraId="24FB4E0D" w14:textId="77777777" w:rsidR="0071024F" w:rsidRDefault="00000000">
      <w:pPr>
        <w:pStyle w:val="Cisl2U"/>
        <w:numPr>
          <w:ilvl w:val="0"/>
          <w:numId w:val="0"/>
        </w:numPr>
        <w:tabs>
          <w:tab w:val="clear" w:pos="709"/>
          <w:tab w:val="left" w:pos="142"/>
        </w:tabs>
        <w:jc w:val="both"/>
        <w:rPr>
          <w:rFonts w:ascii="Arial Narrow" w:hAnsi="Arial Narrow"/>
          <w:sz w:val="21"/>
          <w:szCs w:val="21"/>
        </w:rPr>
      </w:pPr>
      <w:r>
        <w:rPr>
          <w:rFonts w:ascii="Arial Narrow" w:hAnsi="Arial Narrow"/>
          <w:sz w:val="21"/>
          <w:szCs w:val="21"/>
        </w:rPr>
        <w:t>- nebude zaslaná v súlade s podmienkami dohodnutými v tejto zmluve,</w:t>
      </w:r>
    </w:p>
    <w:p w14:paraId="57EDFEE5" w14:textId="77777777" w:rsidR="0071024F" w:rsidRDefault="00000000">
      <w:pPr>
        <w:pStyle w:val="Cisl2U"/>
        <w:numPr>
          <w:ilvl w:val="0"/>
          <w:numId w:val="0"/>
        </w:numPr>
        <w:tabs>
          <w:tab w:val="clear" w:pos="709"/>
          <w:tab w:val="left" w:pos="142"/>
        </w:tabs>
        <w:jc w:val="both"/>
        <w:rPr>
          <w:rFonts w:ascii="Arial Narrow" w:hAnsi="Arial Narrow"/>
          <w:sz w:val="21"/>
          <w:szCs w:val="21"/>
        </w:rPr>
      </w:pPr>
      <w:r>
        <w:rPr>
          <w:rFonts w:ascii="Arial Narrow" w:hAnsi="Arial Narrow"/>
          <w:sz w:val="21"/>
          <w:szCs w:val="21"/>
        </w:rPr>
        <w:t>odberateľ je oprávnený vrátiť ju dodávateľovi na doplnenie alebo opravu (faktúra bude vrátená na emailovú adresu, z ktorej bola doručená;</w:t>
      </w:r>
      <w:r>
        <w:rPr>
          <w:rFonts w:ascii="Arial Narrow" w:hAnsi="Arial Narrow" w:cs="Arial"/>
          <w:sz w:val="21"/>
          <w:szCs w:val="21"/>
          <w:highlight w:val="lightGray"/>
        </w:rPr>
        <w:t xml:space="preserve"> to neplatí ak dodávateľ v tomto bode stanoví inú/osobitnú adresu pre tento účel a to:   ..........@...........</w:t>
      </w:r>
      <w:r>
        <w:rPr>
          <w:rFonts w:ascii="Arial Narrow" w:hAnsi="Arial Narrow" w:cs="Arial"/>
          <w:sz w:val="21"/>
          <w:szCs w:val="21"/>
        </w:rPr>
        <w:t xml:space="preserve">. </w:t>
      </w:r>
      <w:r>
        <w:rPr>
          <w:rFonts w:ascii="Arial Narrow" w:hAnsi="Arial Narrow" w:cs="Arial"/>
          <w:i/>
          <w:color w:val="FF0000"/>
          <w:sz w:val="21"/>
          <w:szCs w:val="21"/>
        </w:rPr>
        <w:t>(doplní uchádzač, inak sa vyznačený text v zmluve odstráni)</w:t>
      </w:r>
      <w:r>
        <w:rPr>
          <w:rFonts w:ascii="Arial Narrow" w:hAnsi="Arial Narrow"/>
          <w:sz w:val="21"/>
          <w:szCs w:val="21"/>
        </w:rPr>
        <w:t>. V takom prípade sa zastaví plynutie lehoty splatnosti a nová lehota splatnosti začne plynúť dňom doručenia opravenej faktúry odberateľovi spôsobom, uvedeným v bode 1. tohto článku zmluvy.</w:t>
      </w:r>
    </w:p>
    <w:p w14:paraId="60587D8B"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eastAsia="SimSun" w:hAnsi="Arial Narrow" w:cs="Times New Roman"/>
          <w:color w:val="auto"/>
          <w:sz w:val="21"/>
          <w:szCs w:val="21"/>
          <w:lang w:eastAsia="en-US" w:bidi="ar-SA"/>
        </w:rPr>
        <w:t xml:space="preserve">V prípade vzniku chyby, alebo omylu pri fakturácii elektriny nesprávnym odpočtom, výpočtovou chybou a pod., majú odberateľ aj dodávateľ nárok na vyrovnanie nesprávne fakturovaných čiastok. Reklamácia musí byť uplatnená písomne bez zbytočného odkladu, najneskôr do </w:t>
      </w:r>
      <w:r>
        <w:rPr>
          <w:rFonts w:ascii="Arial Narrow" w:hAnsi="Arial Narrow"/>
          <w:sz w:val="21"/>
          <w:szCs w:val="21"/>
        </w:rPr>
        <w:t>pätnástich (</w:t>
      </w:r>
      <w:r>
        <w:rPr>
          <w:rFonts w:ascii="Arial Narrow" w:eastAsia="SimSun" w:hAnsi="Arial Narrow" w:cs="Times New Roman"/>
          <w:color w:val="auto"/>
          <w:sz w:val="21"/>
          <w:szCs w:val="21"/>
          <w:lang w:eastAsia="en-US" w:bidi="ar-SA"/>
        </w:rPr>
        <w:t>15</w:t>
      </w:r>
      <w:r>
        <w:rPr>
          <w:rFonts w:ascii="Arial Narrow" w:hAnsi="Arial Narrow"/>
          <w:sz w:val="21"/>
          <w:szCs w:val="21"/>
        </w:rPr>
        <w:t>)</w:t>
      </w:r>
      <w:r>
        <w:rPr>
          <w:rFonts w:ascii="Arial Narrow" w:eastAsia="SimSun" w:hAnsi="Arial Narrow" w:cs="Times New Roman"/>
          <w:color w:val="auto"/>
          <w:sz w:val="21"/>
          <w:szCs w:val="21"/>
          <w:lang w:eastAsia="en-US" w:bidi="ar-SA"/>
        </w:rPr>
        <w:t xml:space="preserve"> dní od doručenia faktúry. </w:t>
      </w:r>
    </w:p>
    <w:p w14:paraId="3DD51BFB" w14:textId="77777777" w:rsidR="0071024F" w:rsidRDefault="00000000">
      <w:pPr>
        <w:pStyle w:val="AOHead2"/>
        <w:widowControl w:val="0"/>
        <w:numPr>
          <w:ilvl w:val="6"/>
          <w:numId w:val="36"/>
        </w:numPr>
        <w:spacing w:before="0" w:line="240" w:lineRule="auto"/>
        <w:ind w:left="0" w:hanging="567"/>
        <w:rPr>
          <w:rFonts w:ascii="Arial Narrow" w:hAnsi="Arial Narrow"/>
          <w:b w:val="0"/>
          <w:sz w:val="21"/>
          <w:szCs w:val="21"/>
          <w:lang w:val="sk-SK"/>
        </w:rPr>
      </w:pPr>
      <w:r>
        <w:rPr>
          <w:rFonts w:ascii="Arial Narrow" w:eastAsia="Tahoma" w:hAnsi="Arial Narrow" w:cs="Tahoma"/>
          <w:b w:val="0"/>
          <w:color w:val="000000"/>
          <w:sz w:val="21"/>
          <w:szCs w:val="21"/>
          <w:lang w:val="sk-SK" w:eastAsia="sk-SK" w:bidi="sk-SK"/>
        </w:rPr>
        <w:t xml:space="preserve">V prípade, že bankový účet dodávateľa uvedený v záhlaví tejto zmluvy nebude ku dňu vystavenia faktúry zverejnený v zozname </w:t>
      </w:r>
      <w:r>
        <w:rPr>
          <w:rFonts w:ascii="Arial Narrow" w:eastAsia="Tahoma" w:hAnsi="Arial Narrow" w:cs="Tahoma"/>
          <w:b w:val="0"/>
          <w:color w:val="000000"/>
          <w:sz w:val="21"/>
          <w:szCs w:val="21"/>
          <w:lang w:val="sk-SK" w:eastAsia="sk-SK" w:bidi="sk-SK"/>
        </w:rPr>
        <w:lastRenderedPageBreak/>
        <w:t>bankových účtov dodávateľa používaných na podnikanie na webovom sídle Finančného riaditeľstva Slovenskej republiky (ďalej len „zoznam“ a „FR“), je odberateľ oprávnený uhradiť fakturovanú sumu na bankový účet (v prípade viacerých účtov na ktorýkoľvek účet), ktorý je zverejnený v predmetnom zozname. V prípade, že ku dňu vystavenia faktúry nebude v zozname na webovom sídle FR zverejnený žiadny bankový účet dodávateľa používaný na podnikanie, je odberateľ oprávnený uhradiť dodávateľovi fakturovanú sumu bez DPH a príslušnú DPH uhradiť na číslo účtu správcu dane vedené pre dodávateľa. V uvedených prípadoch sa takto vykonanou úhradou považuje záväzok odberateľa uhradiť cenu za predmet zmluvy za splnený a dodávateľ nemá nárok žiadať od odberateľa ďalšie finančné plnenia.</w:t>
      </w:r>
    </w:p>
    <w:p w14:paraId="339F47E6"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lang w:eastAsia="en-US" w:bidi="ar-SA"/>
        </w:rPr>
      </w:pPr>
      <w:r>
        <w:rPr>
          <w:rFonts w:ascii="Arial Narrow" w:hAnsi="Arial Narrow"/>
          <w:sz w:val="21"/>
          <w:szCs w:val="21"/>
        </w:rPr>
        <w:t>V prípade, ak kedykoľvek po uzatvorení zmluvy nastanú u dodávateľa dôvody na zrušenie registrácie pre DPH v zmysle príslušnej právnej úpravy a/alebo dodávateľ bude zverejnený v príslušnom zozname osôb vedenom Finančným riaditeľstvom SR, je dodávateľ povinný o tejto skutočnosti odberateľa bez zbytočného odkladu informovať. V prípade porušenia povinnosti podľa predchádzajúcej vety vzniká odberateľovi právo na náhradu škody, ktorá mu vznikne v dôsledku porušenia oznamovacej povinnosti, najmä na náhradu DPH.</w:t>
      </w:r>
    </w:p>
    <w:p w14:paraId="0096029F"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Platobná povinnosť odberateľa sa považuje za splnenú v deň, kedy bude uhrádzaná suma odpísaná z účtu odberateľa.  V prípade, že deň splatnosti faktúry pripadne na sobotu, nedeľu alebo deň pracovného pokoja, dňom splatnosti je najbližší nasledujúci pracovný deň.</w:t>
      </w:r>
    </w:p>
    <w:p w14:paraId="15EF4CDB"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 xml:space="preserve">Každá opravná faktúra, na základe ktorej je odberateľ povinný uhradiť dodávateľovi rozdiel ceny plnenia, má splatnosť tridsať (30) dní odo dňa jej doručenia na e-mailovú adresu odberateľa, uvedenú v bode 3. tohto článku zmluvy. </w:t>
      </w:r>
    </w:p>
    <w:p w14:paraId="18641ECA"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lang w:eastAsia="en-US" w:bidi="ar-SA"/>
        </w:rPr>
      </w:pPr>
      <w:r>
        <w:rPr>
          <w:rFonts w:ascii="Arial Narrow" w:hAnsi="Arial Narrow" w:cs="Arial"/>
          <w:sz w:val="21"/>
          <w:szCs w:val="21"/>
        </w:rPr>
        <w:t xml:space="preserve">Odberateľ je oprávnený požadovať od </w:t>
      </w:r>
      <w:r>
        <w:rPr>
          <w:rFonts w:ascii="Arial Narrow" w:hAnsi="Arial Narrow" w:cs="Arial"/>
          <w:noProof/>
          <w:sz w:val="21"/>
          <w:szCs w:val="21"/>
        </w:rPr>
        <w:t>dodávateľa</w:t>
      </w:r>
      <w:r>
        <w:rPr>
          <w:rFonts w:ascii="Arial Narrow" w:hAnsi="Arial Narrow" w:cs="Arial"/>
          <w:sz w:val="21"/>
          <w:szCs w:val="21"/>
        </w:rPr>
        <w:t xml:space="preserve"> v prípade porušenia niektorej z povinností </w:t>
      </w:r>
      <w:r>
        <w:rPr>
          <w:rFonts w:ascii="Arial Narrow" w:hAnsi="Arial Narrow" w:cs="Arial"/>
          <w:noProof/>
          <w:sz w:val="21"/>
          <w:szCs w:val="21"/>
        </w:rPr>
        <w:t>dodávate</w:t>
      </w:r>
      <w:r>
        <w:rPr>
          <w:rFonts w:ascii="Arial Narrow" w:hAnsi="Arial Narrow" w:cs="Arial"/>
          <w:sz w:val="21"/>
          <w:szCs w:val="21"/>
        </w:rPr>
        <w:t xml:space="preserve">ľa podľa tejto zmluvy zaplatenie zmluvnej pokuty: (i) vo výške 200,- EUR (slovom: dvesto eur) za každý aj začatý deň omeškania </w:t>
      </w:r>
      <w:r>
        <w:rPr>
          <w:rFonts w:ascii="Arial Narrow" w:hAnsi="Arial Narrow" w:cs="Arial"/>
          <w:noProof/>
          <w:sz w:val="21"/>
          <w:szCs w:val="21"/>
        </w:rPr>
        <w:t>dodávateľ</w:t>
      </w:r>
      <w:r>
        <w:rPr>
          <w:rFonts w:ascii="Arial Narrow" w:hAnsi="Arial Narrow" w:cs="Arial"/>
          <w:sz w:val="21"/>
          <w:szCs w:val="21"/>
        </w:rPr>
        <w:t xml:space="preserve">a so splnením niektorej z povinností podľa tejto zmluvy (pri tých povinnostiach, pri ktorých je možné omeškanie) až do jej riadneho splnenia, alebo (ii) vo výške 5 000,- EUR (slovom: päťtisíc eur) pri tých povinnostiach, pri ktorých porušenie nie je možné napraviť dodatočným riadnym plnením zo strany </w:t>
      </w:r>
      <w:r>
        <w:rPr>
          <w:rFonts w:ascii="Arial Narrow" w:hAnsi="Arial Narrow" w:cs="Arial"/>
          <w:noProof/>
          <w:sz w:val="21"/>
          <w:szCs w:val="21"/>
        </w:rPr>
        <w:t>dodávate</w:t>
      </w:r>
      <w:r>
        <w:rPr>
          <w:rFonts w:ascii="Arial Narrow" w:hAnsi="Arial Narrow" w:cs="Arial"/>
          <w:sz w:val="21"/>
          <w:szCs w:val="21"/>
        </w:rPr>
        <w:t xml:space="preserve">ľa. </w:t>
      </w:r>
      <w:r>
        <w:rPr>
          <w:rFonts w:ascii="Arial Narrow" w:hAnsi="Arial Narrow" w:cs="Arial"/>
          <w:noProof/>
          <w:sz w:val="21"/>
          <w:szCs w:val="21"/>
        </w:rPr>
        <w:t>Dodávate</w:t>
      </w:r>
      <w:r>
        <w:rPr>
          <w:rFonts w:ascii="Arial Narrow" w:hAnsi="Arial Narrow" w:cs="Arial"/>
          <w:sz w:val="21"/>
          <w:szCs w:val="21"/>
        </w:rPr>
        <w:t xml:space="preserve">ľ je povinný zmluvnú pokutu podľa tohto bodu zmluvy uhradiť bez zbytočného odkladu potom, čo ho k tomu odberateľ vyzve, najneskôr však do 14 (slovom: štrnástich) dní od doručenia výzvy odberateľa. </w:t>
      </w:r>
    </w:p>
    <w:p w14:paraId="53FDF752" w14:textId="77777777" w:rsidR="0071024F" w:rsidRDefault="0071024F">
      <w:pPr>
        <w:pStyle w:val="Cisl2U"/>
        <w:numPr>
          <w:ilvl w:val="0"/>
          <w:numId w:val="0"/>
        </w:numPr>
        <w:tabs>
          <w:tab w:val="clear" w:pos="709"/>
          <w:tab w:val="left" w:pos="0"/>
        </w:tabs>
        <w:jc w:val="both"/>
        <w:rPr>
          <w:rFonts w:ascii="Arial Narrow" w:hAnsi="Arial Narrow"/>
          <w:sz w:val="21"/>
          <w:szCs w:val="21"/>
          <w:lang w:eastAsia="en-US" w:bidi="ar-SA"/>
        </w:rPr>
      </w:pPr>
    </w:p>
    <w:p w14:paraId="5105F55E" w14:textId="77777777" w:rsidR="0071024F"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bookmarkStart w:id="36" w:name="bookmark37"/>
      <w:bookmarkStart w:id="37" w:name="bookmark39"/>
      <w:bookmarkStart w:id="38" w:name="bookmark42"/>
      <w:bookmarkEnd w:id="36"/>
      <w:bookmarkEnd w:id="37"/>
      <w:r>
        <w:rPr>
          <w:rFonts w:ascii="Arial Narrow" w:hAnsi="Arial Narrow"/>
          <w:sz w:val="21"/>
          <w:szCs w:val="21"/>
        </w:rPr>
        <w:t>Článok VI</w:t>
      </w:r>
      <w:bookmarkEnd w:id="38"/>
    </w:p>
    <w:p w14:paraId="6CA300F2" w14:textId="77777777" w:rsidR="0071024F"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bookmarkStart w:id="39" w:name="bookmark40"/>
      <w:bookmarkStart w:id="40" w:name="bookmark41"/>
      <w:bookmarkStart w:id="41" w:name="bookmark43"/>
      <w:r>
        <w:rPr>
          <w:rFonts w:ascii="Arial Narrow" w:hAnsi="Arial Narrow"/>
          <w:sz w:val="21"/>
          <w:szCs w:val="21"/>
        </w:rPr>
        <w:t>Trvanie zmluvy</w:t>
      </w:r>
      <w:bookmarkEnd w:id="39"/>
      <w:bookmarkEnd w:id="40"/>
      <w:bookmarkEnd w:id="41"/>
    </w:p>
    <w:p w14:paraId="44683009" w14:textId="77777777" w:rsidR="0071024F" w:rsidRDefault="00000000">
      <w:pPr>
        <w:pStyle w:val="Cisl2U"/>
        <w:numPr>
          <w:ilvl w:val="6"/>
          <w:numId w:val="15"/>
        </w:numPr>
        <w:tabs>
          <w:tab w:val="clear" w:pos="709"/>
        </w:tabs>
        <w:ind w:left="0" w:hanging="567"/>
        <w:jc w:val="both"/>
        <w:rPr>
          <w:rFonts w:ascii="Arial Narrow" w:hAnsi="Arial Narrow"/>
          <w:color w:val="auto"/>
          <w:sz w:val="21"/>
          <w:szCs w:val="21"/>
        </w:rPr>
      </w:pPr>
      <w:bookmarkStart w:id="42" w:name="bookmark44"/>
      <w:bookmarkEnd w:id="42"/>
      <w:r>
        <w:rPr>
          <w:rFonts w:ascii="Arial Narrow" w:hAnsi="Arial Narrow"/>
          <w:vanish/>
          <w:color w:val="auto"/>
          <w:sz w:val="21"/>
          <w:szCs w:val="21"/>
        </w:rPr>
        <w:t xml:space="preserve">Táto </w:t>
      </w:r>
      <w:r>
        <w:rPr>
          <w:rFonts w:ascii="Arial Narrow" w:hAnsi="Arial Narrow"/>
          <w:color w:val="auto"/>
          <w:sz w:val="21"/>
          <w:szCs w:val="21"/>
        </w:rPr>
        <w:t xml:space="preserve">Zmluva je uzatvorená na dobu určitú, a to do 31.12.2026 do 24:00 SEČ. </w:t>
      </w:r>
      <w:bookmarkStart w:id="43" w:name="bookmark45"/>
      <w:bookmarkEnd w:id="43"/>
    </w:p>
    <w:p w14:paraId="6C07A74D" w14:textId="77777777" w:rsidR="0071024F" w:rsidRDefault="00000000">
      <w:pPr>
        <w:pStyle w:val="Cisl2U"/>
        <w:numPr>
          <w:ilvl w:val="6"/>
          <w:numId w:val="15"/>
        </w:numPr>
        <w:tabs>
          <w:tab w:val="clear" w:pos="709"/>
        </w:tabs>
        <w:ind w:left="0" w:hanging="567"/>
        <w:jc w:val="both"/>
        <w:rPr>
          <w:rFonts w:ascii="Arial Narrow" w:hAnsi="Arial Narrow"/>
          <w:color w:val="auto"/>
          <w:sz w:val="21"/>
          <w:szCs w:val="21"/>
        </w:rPr>
      </w:pPr>
      <w:bookmarkStart w:id="44" w:name="bookmark46"/>
      <w:bookmarkEnd w:id="44"/>
      <w:r>
        <w:rPr>
          <w:rFonts w:ascii="Arial Narrow" w:hAnsi="Arial Narrow"/>
          <w:color w:val="auto"/>
          <w:sz w:val="21"/>
          <w:szCs w:val="21"/>
        </w:rPr>
        <w:t>Túto zmluvu možno ukončiť pred uplynutím doby uvedenej v bode 1. tohto článku zmluvy:</w:t>
      </w:r>
    </w:p>
    <w:p w14:paraId="7CAA3399" w14:textId="77777777" w:rsidR="0071024F" w:rsidRDefault="00000000">
      <w:pPr>
        <w:pStyle w:val="Cisl3U"/>
        <w:numPr>
          <w:ilvl w:val="0"/>
          <w:numId w:val="11"/>
        </w:numPr>
        <w:tabs>
          <w:tab w:val="clear" w:pos="709"/>
        </w:tabs>
        <w:ind w:left="284" w:hanging="284"/>
        <w:jc w:val="both"/>
        <w:rPr>
          <w:rFonts w:ascii="Arial Narrow" w:hAnsi="Arial Narrow"/>
          <w:color w:val="auto"/>
          <w:sz w:val="21"/>
          <w:szCs w:val="21"/>
        </w:rPr>
      </w:pPr>
      <w:r>
        <w:rPr>
          <w:rFonts w:ascii="Arial Narrow" w:hAnsi="Arial Narrow"/>
          <w:color w:val="auto"/>
          <w:sz w:val="21"/>
          <w:szCs w:val="21"/>
        </w:rPr>
        <w:t>dohodou obidvoch zmluvných strán;</w:t>
      </w:r>
    </w:p>
    <w:p w14:paraId="288A73E3" w14:textId="77777777" w:rsidR="0071024F" w:rsidRDefault="00000000">
      <w:pPr>
        <w:pStyle w:val="Cisl3U"/>
        <w:numPr>
          <w:ilvl w:val="0"/>
          <w:numId w:val="11"/>
        </w:numPr>
        <w:tabs>
          <w:tab w:val="clear" w:pos="709"/>
        </w:tabs>
        <w:ind w:left="284" w:hanging="284"/>
        <w:jc w:val="both"/>
        <w:rPr>
          <w:rFonts w:ascii="Arial Narrow" w:hAnsi="Arial Narrow"/>
          <w:sz w:val="21"/>
          <w:szCs w:val="21"/>
        </w:rPr>
      </w:pPr>
      <w:r>
        <w:rPr>
          <w:rFonts w:ascii="Arial Narrow" w:hAnsi="Arial Narrow"/>
          <w:sz w:val="21"/>
          <w:szCs w:val="21"/>
        </w:rPr>
        <w:t>odstúpením od zmluvy odberateľom, ak dodávateľ opakovane zavinil neoprávnene obmedzenie alebo prerušenie distribúcie elektriny odberateľovi elektriny. Uvedené porušenie zmluvy sa bude považovať za podstatné porušenie zmluvy;</w:t>
      </w:r>
    </w:p>
    <w:p w14:paraId="628C9651" w14:textId="77777777" w:rsidR="0071024F" w:rsidRDefault="00000000">
      <w:pPr>
        <w:pStyle w:val="Cisl3U"/>
        <w:numPr>
          <w:ilvl w:val="0"/>
          <w:numId w:val="11"/>
        </w:numPr>
        <w:tabs>
          <w:tab w:val="clear" w:pos="709"/>
        </w:tabs>
        <w:ind w:left="284" w:hanging="284"/>
        <w:jc w:val="both"/>
        <w:rPr>
          <w:rFonts w:ascii="Arial Narrow" w:hAnsi="Arial Narrow"/>
          <w:sz w:val="21"/>
          <w:szCs w:val="21"/>
        </w:rPr>
      </w:pPr>
      <w:r>
        <w:rPr>
          <w:rFonts w:ascii="Arial Narrow" w:hAnsi="Arial Narrow"/>
          <w:sz w:val="21"/>
          <w:szCs w:val="21"/>
        </w:rPr>
        <w:t xml:space="preserve">odstúpením od zmluvy dodávateľom, ak odberateľ opakovane nezaplatil faktúru ani po písomnej upomienke dodávateľa v dodatočnej lehote do tridsiatich (30) dní od doručenia upomienky; </w:t>
      </w:r>
    </w:p>
    <w:p w14:paraId="466F8CDF" w14:textId="77777777" w:rsidR="0071024F" w:rsidRDefault="00000000">
      <w:pPr>
        <w:pStyle w:val="Cisl3U"/>
        <w:numPr>
          <w:ilvl w:val="0"/>
          <w:numId w:val="11"/>
        </w:numPr>
        <w:tabs>
          <w:tab w:val="clear" w:pos="709"/>
        </w:tabs>
        <w:ind w:left="284" w:hanging="284"/>
        <w:jc w:val="both"/>
        <w:rPr>
          <w:rFonts w:ascii="Arial Narrow" w:hAnsi="Arial Narrow"/>
          <w:sz w:val="21"/>
          <w:szCs w:val="21"/>
        </w:rPr>
      </w:pPr>
      <w:r>
        <w:rPr>
          <w:rFonts w:ascii="Arial Narrow" w:hAnsi="Arial Narrow"/>
          <w:sz w:val="21"/>
          <w:szCs w:val="21"/>
        </w:rPr>
        <w:t xml:space="preserve">okrem vyššie uvedených ustanovení každá zo zmluvných strán je oprávnená od zmluvy odstúpiť, ak </w:t>
      </w:r>
      <w:bookmarkStart w:id="45" w:name="bookmark47"/>
      <w:bookmarkStart w:id="46" w:name="bookmark48"/>
      <w:bookmarkStart w:id="47" w:name="bookmark49"/>
      <w:bookmarkEnd w:id="45"/>
      <w:bookmarkEnd w:id="46"/>
      <w:bookmarkEnd w:id="47"/>
      <w:r>
        <w:rPr>
          <w:rFonts w:ascii="Arial Narrow" w:hAnsi="Arial Narrow"/>
          <w:sz w:val="21"/>
          <w:szCs w:val="21"/>
        </w:rPr>
        <w:t xml:space="preserve">bol na majetok druhej zmluvnej strany vyhlásený konkurz alebo povolená reštrukturalizácia, alebo ak bol návrh na vyhlásenie konkurzu zamietnutý pre nedostatok majetku, alebo </w:t>
      </w:r>
      <w:bookmarkStart w:id="48" w:name="bookmark50"/>
      <w:bookmarkEnd w:id="48"/>
      <w:r>
        <w:rPr>
          <w:rFonts w:ascii="Arial Narrow" w:hAnsi="Arial Narrow"/>
          <w:sz w:val="21"/>
          <w:szCs w:val="21"/>
        </w:rPr>
        <w:t>ak druhá zmluvná strana vstúpila do likvidácie.</w:t>
      </w:r>
    </w:p>
    <w:p w14:paraId="407C32FC" w14:textId="77777777" w:rsidR="0071024F" w:rsidRDefault="0071024F">
      <w:pPr>
        <w:pStyle w:val="Style2"/>
        <w:shd w:val="clear" w:color="auto" w:fill="auto"/>
        <w:spacing w:before="0" w:line="240" w:lineRule="auto"/>
        <w:ind w:left="23" w:firstLine="0"/>
        <w:rPr>
          <w:rStyle w:val="CharStyle8"/>
          <w:rFonts w:ascii="Arial Narrow" w:hAnsi="Arial Narrow"/>
          <w:b/>
          <w:color w:val="000000"/>
        </w:rPr>
      </w:pPr>
    </w:p>
    <w:p w14:paraId="77BCBD91" w14:textId="77777777" w:rsidR="0071024F" w:rsidRDefault="00000000">
      <w:pPr>
        <w:pStyle w:val="Style2"/>
        <w:shd w:val="clear" w:color="auto" w:fill="auto"/>
        <w:spacing w:before="0" w:line="240" w:lineRule="auto"/>
        <w:ind w:left="23" w:firstLine="0"/>
        <w:rPr>
          <w:rStyle w:val="CharStyle8"/>
          <w:rFonts w:ascii="Arial Narrow" w:eastAsia="Tahoma" w:hAnsi="Arial Narrow" w:cs="Tahoma"/>
          <w:b/>
          <w:color w:val="000000"/>
          <w:szCs w:val="24"/>
          <w:lang w:eastAsia="sk-SK" w:bidi="sk-SK"/>
        </w:rPr>
      </w:pPr>
      <w:r>
        <w:rPr>
          <w:rStyle w:val="CharStyle8"/>
          <w:rFonts w:ascii="Arial Narrow" w:hAnsi="Arial Narrow"/>
          <w:b/>
          <w:color w:val="000000"/>
        </w:rPr>
        <w:t>Článok VII</w:t>
      </w:r>
    </w:p>
    <w:p w14:paraId="1EC16395" w14:textId="77777777" w:rsidR="0071024F" w:rsidRDefault="00000000">
      <w:pPr>
        <w:pStyle w:val="Style2"/>
        <w:shd w:val="clear" w:color="auto" w:fill="auto"/>
        <w:spacing w:before="0" w:line="240" w:lineRule="auto"/>
        <w:ind w:firstLine="0"/>
      </w:pPr>
      <w:r>
        <w:rPr>
          <w:rStyle w:val="CharStyle8"/>
          <w:rFonts w:ascii="Arial Narrow" w:hAnsi="Arial Narrow"/>
          <w:b/>
          <w:color w:val="000000"/>
        </w:rPr>
        <w:t>Subdodávatelia</w:t>
      </w:r>
    </w:p>
    <w:p w14:paraId="7C160100" w14:textId="77777777" w:rsidR="0071024F" w:rsidRDefault="00000000">
      <w:pPr>
        <w:pStyle w:val="Zkladntext1"/>
        <w:numPr>
          <w:ilvl w:val="0"/>
          <w:numId w:val="14"/>
        </w:numPr>
        <w:tabs>
          <w:tab w:val="left" w:pos="0"/>
        </w:tabs>
        <w:spacing w:line="240" w:lineRule="auto"/>
        <w:ind w:left="0" w:hanging="567"/>
        <w:jc w:val="both"/>
        <w:rPr>
          <w:rFonts w:ascii="Arial Narrow" w:hAnsi="Arial Narrow"/>
          <w:sz w:val="21"/>
          <w:szCs w:val="21"/>
        </w:rPr>
      </w:pPr>
      <w:r>
        <w:rPr>
          <w:rFonts w:ascii="Arial Narrow" w:hAnsi="Arial Narrow"/>
          <w:sz w:val="21"/>
          <w:szCs w:val="21"/>
        </w:rPr>
        <w:t>Dodávateľ sa zaväzuje poskytovať predmet zmluvy vo vlastnom mene, na vlastnú zodpovednosť, na svoje náklady a na vlastné nebezpečenstvo. Dodávateľ zodpovedá za riadne plnenie povinností podľa tejto zmluvy počas celého trvania zmluvného vzťahu s odberateľom, a to bez ohľadu na to, či dodávateľ využil služby subdodávateľov alebo nie, v akom rozsahu a za akých podmienok. Odberateľ nenesie akúkoľvek zodpovednosť voči subdodávateľom dodávateľa.</w:t>
      </w:r>
    </w:p>
    <w:p w14:paraId="73314DD7" w14:textId="77777777" w:rsidR="0071024F" w:rsidRDefault="00000000">
      <w:pPr>
        <w:pStyle w:val="Zkladntext1"/>
        <w:numPr>
          <w:ilvl w:val="0"/>
          <w:numId w:val="14"/>
        </w:numPr>
        <w:tabs>
          <w:tab w:val="left" w:pos="0"/>
        </w:tabs>
        <w:spacing w:line="240" w:lineRule="auto"/>
        <w:ind w:left="0" w:hanging="567"/>
        <w:jc w:val="both"/>
        <w:rPr>
          <w:rFonts w:ascii="Arial Narrow" w:hAnsi="Arial Narrow"/>
          <w:sz w:val="21"/>
          <w:szCs w:val="21"/>
        </w:rPr>
      </w:pPr>
      <w:r>
        <w:rPr>
          <w:rFonts w:ascii="Arial Narrow" w:hAnsi="Arial Narrow"/>
          <w:sz w:val="21"/>
          <w:szCs w:val="21"/>
        </w:rPr>
        <w:t>Počas trvania tejto zmluvy je dodávateľ oprávnený zmeniť subdodávateľa/</w:t>
      </w:r>
      <w:proofErr w:type="spellStart"/>
      <w:r>
        <w:rPr>
          <w:rFonts w:ascii="Arial Narrow" w:hAnsi="Arial Narrow"/>
          <w:sz w:val="21"/>
          <w:szCs w:val="21"/>
        </w:rPr>
        <w:t>ľov</w:t>
      </w:r>
      <w:proofErr w:type="spellEnd"/>
      <w:r>
        <w:rPr>
          <w:rFonts w:ascii="Arial Narrow" w:hAnsi="Arial Narrow"/>
          <w:sz w:val="21"/>
          <w:szCs w:val="21"/>
        </w:rPr>
        <w:t>, uvedených v  prílohe č. 2 tejto zmluvy výlučne na základe udeleného súhlasu odberateľa. Zmenu údajov akéhokoľvek subdodávateľa je dodávateľ povinný bezodkladne písomne oznámiť odberateľovi, pričom zmluvné strany sa výslovne dohodli, že na zmenu alebo doplnenie subdodávateľa a zmenu údajov subdodávateľa nie je potrebné uzatvoriť dodatok k tejto zmluve.</w:t>
      </w:r>
    </w:p>
    <w:p w14:paraId="45842039" w14:textId="77777777" w:rsidR="0071024F" w:rsidRDefault="0071024F">
      <w:pPr>
        <w:pStyle w:val="Cisl3U"/>
        <w:numPr>
          <w:ilvl w:val="0"/>
          <w:numId w:val="0"/>
        </w:numPr>
        <w:jc w:val="both"/>
        <w:rPr>
          <w:rFonts w:ascii="Arial Narrow" w:hAnsi="Arial Narrow"/>
          <w:sz w:val="21"/>
          <w:szCs w:val="21"/>
        </w:rPr>
      </w:pPr>
    </w:p>
    <w:p w14:paraId="78D512EE" w14:textId="77777777" w:rsidR="0071024F" w:rsidRDefault="00000000">
      <w:pPr>
        <w:pStyle w:val="Style2"/>
        <w:shd w:val="clear" w:color="auto" w:fill="auto"/>
        <w:spacing w:before="0" w:line="240" w:lineRule="auto"/>
        <w:ind w:left="23" w:firstLine="0"/>
        <w:rPr>
          <w:rStyle w:val="CharStyle8"/>
          <w:rFonts w:ascii="Arial Narrow" w:eastAsia="Tahoma" w:hAnsi="Arial Narrow" w:cs="Tahoma"/>
          <w:b/>
          <w:color w:val="000000"/>
          <w:szCs w:val="24"/>
          <w:lang w:eastAsia="sk-SK" w:bidi="sk-SK"/>
        </w:rPr>
      </w:pPr>
      <w:r>
        <w:rPr>
          <w:rStyle w:val="CharStyle8"/>
          <w:rFonts w:ascii="Arial Narrow" w:hAnsi="Arial Narrow"/>
          <w:b/>
          <w:color w:val="000000"/>
        </w:rPr>
        <w:t>Článok VIII</w:t>
      </w:r>
    </w:p>
    <w:p w14:paraId="214427B4" w14:textId="77777777" w:rsidR="0071024F" w:rsidRDefault="00000000">
      <w:pPr>
        <w:pStyle w:val="Style2"/>
        <w:shd w:val="clear" w:color="auto" w:fill="auto"/>
        <w:spacing w:before="0" w:line="240" w:lineRule="auto"/>
        <w:ind w:firstLine="0"/>
        <w:rPr>
          <w:rStyle w:val="CharStyle8"/>
          <w:rFonts w:ascii="Arial Narrow" w:hAnsi="Arial Narrow"/>
          <w:b/>
          <w:color w:val="000000"/>
        </w:rPr>
      </w:pPr>
      <w:r>
        <w:rPr>
          <w:rStyle w:val="CharStyle8"/>
          <w:rFonts w:ascii="Arial Narrow" w:hAnsi="Arial Narrow"/>
          <w:b/>
          <w:color w:val="000000"/>
        </w:rPr>
        <w:t>Doručovanie</w:t>
      </w:r>
    </w:p>
    <w:p w14:paraId="4EB3E5F4" w14:textId="77777777" w:rsidR="0071024F" w:rsidRDefault="00000000">
      <w:pPr>
        <w:pStyle w:val="Zkladntext1"/>
        <w:numPr>
          <w:ilvl w:val="0"/>
          <w:numId w:val="18"/>
        </w:numPr>
        <w:tabs>
          <w:tab w:val="left" w:pos="0"/>
        </w:tabs>
        <w:spacing w:line="240" w:lineRule="auto"/>
        <w:ind w:left="0" w:hanging="567"/>
        <w:jc w:val="both"/>
        <w:rPr>
          <w:rFonts w:ascii="Arial Narrow" w:hAnsi="Arial Narrow"/>
          <w:sz w:val="21"/>
          <w:szCs w:val="21"/>
        </w:rPr>
      </w:pPr>
      <w:r>
        <w:rPr>
          <w:rFonts w:ascii="Arial Narrow" w:hAnsi="Arial Narrow"/>
          <w:sz w:val="21"/>
          <w:szCs w:val="21"/>
        </w:rPr>
        <w:t>Doručením sa rozumie prijatie zásielky zmluvnou stranou, ktorej bola adresovaná. Za deň doručenia písomnosti prostredníctvom pošty zasielanej ako doporučená zásielka s doručenkou sa považuje takisto deň,</w:t>
      </w:r>
    </w:p>
    <w:p w14:paraId="66899901" w14:textId="77777777" w:rsidR="0071024F" w:rsidRDefault="00000000">
      <w:pPr>
        <w:pStyle w:val="Zkladntext1"/>
        <w:numPr>
          <w:ilvl w:val="0"/>
          <w:numId w:val="1"/>
        </w:numPr>
        <w:tabs>
          <w:tab w:val="left" w:pos="0"/>
          <w:tab w:val="left" w:pos="1055"/>
        </w:tabs>
        <w:spacing w:line="240" w:lineRule="auto"/>
        <w:ind w:left="284" w:hanging="284"/>
        <w:jc w:val="both"/>
        <w:rPr>
          <w:rFonts w:ascii="Arial Narrow" w:hAnsi="Arial Narrow"/>
          <w:sz w:val="21"/>
          <w:szCs w:val="21"/>
        </w:rPr>
      </w:pPr>
      <w:bookmarkStart w:id="49" w:name="bookmark203"/>
      <w:bookmarkEnd w:id="49"/>
      <w:r>
        <w:rPr>
          <w:rFonts w:ascii="Arial Narrow" w:hAnsi="Arial Narrow"/>
          <w:sz w:val="21"/>
          <w:szCs w:val="21"/>
        </w:rPr>
        <w:t>v ktorom táto zmluvná strana ju odoprela prijať;</w:t>
      </w:r>
    </w:p>
    <w:p w14:paraId="47BFB39F" w14:textId="77777777" w:rsidR="0071024F" w:rsidRDefault="00000000">
      <w:pPr>
        <w:pStyle w:val="Zkladntext1"/>
        <w:numPr>
          <w:ilvl w:val="0"/>
          <w:numId w:val="1"/>
        </w:numPr>
        <w:tabs>
          <w:tab w:val="left" w:pos="0"/>
          <w:tab w:val="left" w:pos="1055"/>
        </w:tabs>
        <w:spacing w:line="240" w:lineRule="auto"/>
        <w:ind w:left="284" w:hanging="284"/>
        <w:jc w:val="both"/>
        <w:rPr>
          <w:rFonts w:ascii="Arial Narrow" w:hAnsi="Arial Narrow"/>
          <w:sz w:val="21"/>
          <w:szCs w:val="21"/>
        </w:rPr>
      </w:pPr>
      <w:bookmarkStart w:id="50" w:name="bookmark204"/>
      <w:bookmarkEnd w:id="50"/>
      <w:r>
        <w:rPr>
          <w:rFonts w:ascii="Arial Narrow" w:hAnsi="Arial Narrow"/>
          <w:sz w:val="21"/>
          <w:szCs w:val="21"/>
        </w:rPr>
        <w:t>ktorým márne uplynula odberná lehota pre jej vyzdvihnutie si na pošte alebo</w:t>
      </w:r>
    </w:p>
    <w:p w14:paraId="205AC90F" w14:textId="77777777" w:rsidR="0071024F" w:rsidRDefault="00000000">
      <w:pPr>
        <w:pStyle w:val="Zkladntext1"/>
        <w:numPr>
          <w:ilvl w:val="0"/>
          <w:numId w:val="1"/>
        </w:numPr>
        <w:tabs>
          <w:tab w:val="left" w:pos="0"/>
          <w:tab w:val="left" w:pos="1055"/>
          <w:tab w:val="left" w:pos="1134"/>
        </w:tabs>
        <w:spacing w:line="240" w:lineRule="auto"/>
        <w:ind w:left="284" w:hanging="284"/>
        <w:jc w:val="both"/>
        <w:rPr>
          <w:rFonts w:ascii="Arial Narrow" w:hAnsi="Arial Narrow"/>
          <w:sz w:val="21"/>
          <w:szCs w:val="21"/>
        </w:rPr>
      </w:pPr>
      <w:bookmarkStart w:id="51" w:name="bookmark205"/>
      <w:bookmarkEnd w:id="51"/>
      <w:r>
        <w:rPr>
          <w:rFonts w:ascii="Arial Narrow" w:hAnsi="Arial Narrow"/>
          <w:sz w:val="21"/>
          <w:szCs w:val="21"/>
        </w:rPr>
        <w:t>v ktorý bola na nej zamestnancom pošty vyznačená poznámka, že „adresát sa odsťahoval“, „adresát je neznámy“ alebo iná poznámka, ktorá podľa poštového poriadku znamená nedoručiteľnosť zásielky.</w:t>
      </w:r>
    </w:p>
    <w:p w14:paraId="55E0064F" w14:textId="77777777" w:rsidR="0071024F" w:rsidRDefault="00000000">
      <w:pPr>
        <w:pStyle w:val="Zkladntext1"/>
        <w:numPr>
          <w:ilvl w:val="0"/>
          <w:numId w:val="18"/>
        </w:numPr>
        <w:tabs>
          <w:tab w:val="left" w:pos="0"/>
        </w:tabs>
        <w:spacing w:line="240" w:lineRule="auto"/>
        <w:ind w:left="0" w:hanging="567"/>
        <w:jc w:val="both"/>
        <w:rPr>
          <w:rFonts w:ascii="Arial Narrow" w:hAnsi="Arial Narrow"/>
          <w:sz w:val="21"/>
          <w:szCs w:val="21"/>
        </w:rPr>
      </w:pPr>
      <w:r>
        <w:rPr>
          <w:rFonts w:ascii="Arial Narrow" w:hAnsi="Arial Narrow"/>
          <w:sz w:val="21"/>
          <w:szCs w:val="21"/>
        </w:rPr>
        <w:t>Písomnosti doručované v elektronickej podobe, ak nie je preukázaný skorší termín doručenia, sa považujú za doručené prvý pracovný deň nasledujúci po ich odoslaní, aj keď si ich druhá strana neprečítala.</w:t>
      </w:r>
    </w:p>
    <w:p w14:paraId="0E5EF7F1" w14:textId="77777777" w:rsidR="0071024F" w:rsidRDefault="00000000">
      <w:pPr>
        <w:pStyle w:val="Zkladntext1"/>
        <w:numPr>
          <w:ilvl w:val="0"/>
          <w:numId w:val="18"/>
        </w:numPr>
        <w:tabs>
          <w:tab w:val="left" w:pos="0"/>
        </w:tabs>
        <w:spacing w:line="240" w:lineRule="auto"/>
        <w:ind w:left="0" w:hanging="567"/>
        <w:jc w:val="both"/>
        <w:rPr>
          <w:rFonts w:ascii="Arial Narrow" w:hAnsi="Arial Narrow"/>
          <w:sz w:val="21"/>
          <w:szCs w:val="21"/>
        </w:rPr>
      </w:pPr>
      <w:r>
        <w:rPr>
          <w:rFonts w:ascii="Arial Narrow" w:hAnsi="Arial Narrow"/>
          <w:sz w:val="21"/>
          <w:szCs w:val="21"/>
        </w:rPr>
        <w:t>Odberateľ a dodávateľ sú povinní navzájom si oznámiť zmenu adresy na doručovanie a elektronické adresy (e-maily) Zodpovedných osôb v lehote do štrnástich (14) kalendárnych dní od ich zmeny. Ak odberateľ alebo dodávateľ v stanovenej lehote druhú stranu o zmene neinformuje, považuje sa doručenie písomností za riadne vykonané na poslednú známu adresu.</w:t>
      </w:r>
    </w:p>
    <w:p w14:paraId="6C5A99F6" w14:textId="77777777" w:rsidR="0071024F" w:rsidRDefault="0071024F">
      <w:pPr>
        <w:pStyle w:val="Zhlavie20"/>
        <w:keepNext/>
        <w:keepLines/>
        <w:tabs>
          <w:tab w:val="left" w:pos="709"/>
          <w:tab w:val="left" w:pos="5670"/>
        </w:tabs>
        <w:spacing w:line="240" w:lineRule="auto"/>
        <w:ind w:left="709" w:hanging="709"/>
        <w:jc w:val="center"/>
        <w:rPr>
          <w:rFonts w:ascii="Arial Narrow" w:hAnsi="Arial Narrow"/>
          <w:sz w:val="21"/>
          <w:szCs w:val="21"/>
        </w:rPr>
      </w:pPr>
      <w:bookmarkStart w:id="52" w:name="bookmark53"/>
    </w:p>
    <w:p w14:paraId="6AD16228" w14:textId="77777777" w:rsidR="0071024F"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r>
        <w:rPr>
          <w:rFonts w:ascii="Arial Narrow" w:hAnsi="Arial Narrow"/>
          <w:sz w:val="21"/>
          <w:szCs w:val="21"/>
        </w:rPr>
        <w:t xml:space="preserve">Článok </w:t>
      </w:r>
      <w:bookmarkEnd w:id="52"/>
      <w:r>
        <w:rPr>
          <w:rFonts w:ascii="Arial Narrow" w:hAnsi="Arial Narrow"/>
          <w:sz w:val="21"/>
          <w:szCs w:val="21"/>
        </w:rPr>
        <w:t>IX</w:t>
      </w:r>
    </w:p>
    <w:p w14:paraId="7DAF9908" w14:textId="77777777" w:rsidR="0071024F"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bookmarkStart w:id="53" w:name="bookmark51"/>
      <w:bookmarkStart w:id="54" w:name="bookmark52"/>
      <w:bookmarkStart w:id="55" w:name="bookmark54"/>
      <w:r>
        <w:rPr>
          <w:rFonts w:ascii="Arial Narrow" w:hAnsi="Arial Narrow"/>
          <w:sz w:val="21"/>
          <w:szCs w:val="21"/>
        </w:rPr>
        <w:t>Záverečné ustanovenia</w:t>
      </w:r>
      <w:bookmarkEnd w:id="53"/>
      <w:bookmarkEnd w:id="54"/>
      <w:bookmarkEnd w:id="55"/>
    </w:p>
    <w:p w14:paraId="548EB587" w14:textId="77777777" w:rsidR="0071024F" w:rsidRDefault="00000000">
      <w:pPr>
        <w:pStyle w:val="Cisl2U"/>
        <w:numPr>
          <w:ilvl w:val="0"/>
          <w:numId w:val="12"/>
        </w:numPr>
        <w:tabs>
          <w:tab w:val="clear" w:pos="709"/>
          <w:tab w:val="left" w:pos="0"/>
        </w:tabs>
        <w:ind w:left="0" w:hanging="567"/>
        <w:jc w:val="both"/>
        <w:rPr>
          <w:rFonts w:ascii="Arial Narrow" w:hAnsi="Arial Narrow"/>
          <w:sz w:val="21"/>
          <w:szCs w:val="21"/>
        </w:rPr>
      </w:pPr>
      <w:r>
        <w:rPr>
          <w:rFonts w:ascii="Arial Narrow" w:hAnsi="Arial Narrow"/>
          <w:sz w:val="21"/>
          <w:szCs w:val="21"/>
        </w:rPr>
        <w:t>Zmluvné strany sa dohodli, že práva a povinnosti, ktoré nie sú upravené touto zmluvou alebo Prevádzkovým poriadkom PDS, sa spravujú Obchodným zákonníkom.</w:t>
      </w:r>
    </w:p>
    <w:p w14:paraId="01D6CBFF" w14:textId="77777777" w:rsidR="0071024F" w:rsidRDefault="00000000">
      <w:pPr>
        <w:pStyle w:val="Cisl2U"/>
        <w:numPr>
          <w:ilvl w:val="0"/>
          <w:numId w:val="12"/>
        </w:numPr>
        <w:tabs>
          <w:tab w:val="clear" w:pos="709"/>
          <w:tab w:val="left" w:pos="0"/>
        </w:tabs>
        <w:ind w:left="0" w:hanging="567"/>
        <w:jc w:val="both"/>
        <w:rPr>
          <w:rFonts w:ascii="Arial Narrow" w:hAnsi="Arial Narrow"/>
          <w:sz w:val="21"/>
          <w:szCs w:val="21"/>
        </w:rPr>
      </w:pPr>
      <w:bookmarkStart w:id="56" w:name="bookmark56"/>
      <w:bookmarkEnd w:id="56"/>
      <w:r>
        <w:rPr>
          <w:rFonts w:ascii="Arial Narrow" w:hAnsi="Arial Narrow"/>
          <w:sz w:val="21"/>
          <w:szCs w:val="21"/>
        </w:rPr>
        <w:t>Pokiaľ nie je v zmluve uvedené inak, je možné túto zmluvu meniť a dopĺňať iba písomnými dodatkami po súhlase oboch zmluvných strán. Všetky dodatky budú označené poradovými číslami a podpísané osobami oprávnenými konať v mene zmluvných strán.</w:t>
      </w:r>
    </w:p>
    <w:p w14:paraId="285CA1D9" w14:textId="77777777" w:rsidR="0071024F" w:rsidRDefault="00000000">
      <w:pPr>
        <w:pStyle w:val="Odsekzoznamu"/>
        <w:numPr>
          <w:ilvl w:val="0"/>
          <w:numId w:val="12"/>
        </w:numPr>
        <w:tabs>
          <w:tab w:val="left" w:pos="0"/>
        </w:tabs>
        <w:ind w:left="0" w:hanging="567"/>
        <w:contextualSpacing w:val="0"/>
        <w:jc w:val="both"/>
        <w:rPr>
          <w:rFonts w:ascii="Arial Narrow" w:hAnsi="Arial Narrow"/>
          <w:sz w:val="21"/>
          <w:szCs w:val="21"/>
        </w:rPr>
      </w:pPr>
      <w:bookmarkStart w:id="57" w:name="bookmark57"/>
      <w:bookmarkEnd w:id="57"/>
      <w:r>
        <w:rPr>
          <w:rFonts w:ascii="Arial Narrow" w:hAnsi="Arial Narrow"/>
          <w:sz w:val="21"/>
          <w:szCs w:val="21"/>
        </w:rPr>
        <w:t xml:space="preserve">Táto zmluva nadobúda platnosť dňom jej podpísania obidvomi zmluvnými stranami a účinnosť deň po dni jej zverejnenia v centrálnom registri zmlúv podľa § 5a zákona č. 211/2000 Z. z. o slobodnom prístupe k informáciám a o zmene a doplnení niektorých zákonov (zákon o slobode informácií) v znení neskorších predpisov v spojení s § 47a ods. 1 zákona č. 40/1964 Zb. Občianskeho zákonníka v znení neskorších predpisov. </w:t>
      </w:r>
    </w:p>
    <w:p w14:paraId="04B9BBC2" w14:textId="77777777" w:rsidR="0071024F" w:rsidRDefault="00000000">
      <w:pPr>
        <w:pStyle w:val="Odsekzoznamu"/>
        <w:numPr>
          <w:ilvl w:val="0"/>
          <w:numId w:val="12"/>
        </w:numPr>
        <w:tabs>
          <w:tab w:val="left" w:pos="0"/>
        </w:tabs>
        <w:ind w:left="0" w:hanging="567"/>
        <w:contextualSpacing w:val="0"/>
        <w:jc w:val="both"/>
        <w:rPr>
          <w:rFonts w:ascii="Arial Narrow" w:hAnsi="Arial Narrow"/>
          <w:sz w:val="21"/>
          <w:szCs w:val="21"/>
        </w:rPr>
      </w:pPr>
      <w:r>
        <w:rPr>
          <w:rFonts w:ascii="Arial Narrow" w:hAnsi="Arial Narrow"/>
          <w:sz w:val="21"/>
          <w:szCs w:val="21"/>
        </w:rPr>
        <w:t xml:space="preserve">Žiadna zo zmluvných strán nemôže bez predchádzajúceho písomného súhlasu druhej zmluvnej strany priamo alebo nepriamo meniť záväzkový vzťah založený touto zmluvou alebo postúpiť práva z tejto zmluvy ani postúpiť pohľadávky voči druhej strane vzniknuté zo zmluvy alebo na základe zmluvy. </w:t>
      </w:r>
    </w:p>
    <w:p w14:paraId="6464B540" w14:textId="77777777" w:rsidR="0071024F" w:rsidRDefault="00000000">
      <w:pPr>
        <w:pStyle w:val="Cisl2U"/>
        <w:numPr>
          <w:ilvl w:val="0"/>
          <w:numId w:val="12"/>
        </w:numPr>
        <w:tabs>
          <w:tab w:val="clear" w:pos="709"/>
          <w:tab w:val="left" w:pos="0"/>
        </w:tabs>
        <w:ind w:left="0" w:hanging="567"/>
        <w:jc w:val="both"/>
        <w:rPr>
          <w:rFonts w:ascii="Arial Narrow" w:hAnsi="Arial Narrow"/>
          <w:sz w:val="21"/>
          <w:szCs w:val="21"/>
        </w:rPr>
      </w:pPr>
      <w:bookmarkStart w:id="58" w:name="bookmark58"/>
      <w:bookmarkEnd w:id="58"/>
      <w:r>
        <w:rPr>
          <w:rFonts w:ascii="Arial Narrow" w:hAnsi="Arial Narrow"/>
          <w:sz w:val="21"/>
          <w:szCs w:val="21"/>
        </w:rPr>
        <w:t>Táto zmluva je vyhotovená v štyroch (4) rovnopisoch, pričom odberateľ obdrží dve (2) vyhotovenia a dodávateľ obdrží dve (2) vyhotovenia.</w:t>
      </w:r>
    </w:p>
    <w:p w14:paraId="068A45CD" w14:textId="77777777" w:rsidR="0071024F" w:rsidRDefault="00000000">
      <w:pPr>
        <w:pStyle w:val="Cisl2U"/>
        <w:numPr>
          <w:ilvl w:val="0"/>
          <w:numId w:val="12"/>
        </w:numPr>
        <w:tabs>
          <w:tab w:val="clear" w:pos="709"/>
          <w:tab w:val="left" w:pos="0"/>
        </w:tabs>
        <w:ind w:left="0" w:hanging="567"/>
        <w:jc w:val="both"/>
        <w:rPr>
          <w:rFonts w:ascii="Arial Narrow" w:hAnsi="Arial Narrow"/>
          <w:sz w:val="21"/>
          <w:szCs w:val="21"/>
        </w:rPr>
      </w:pPr>
      <w:bookmarkStart w:id="59" w:name="bookmark59"/>
      <w:bookmarkEnd w:id="59"/>
      <w:r>
        <w:rPr>
          <w:rFonts w:ascii="Arial Narrow" w:hAnsi="Arial Narrow"/>
          <w:sz w:val="21"/>
          <w:szCs w:val="21"/>
        </w:rPr>
        <w:t xml:space="preserve">Zmluvné strany vyhlasujú, že túto zmluvu uzatvárajú slobodne a vážne, že ich zmluvná voľnosť nie je obmedzená, </w:t>
      </w:r>
      <w:r>
        <w:rPr>
          <w:rFonts w:ascii="Arial Narrow" w:hAnsi="Arial Narrow"/>
          <w:sz w:val="21"/>
          <w:szCs w:val="21"/>
        </w:rPr>
        <w:br/>
        <w:t xml:space="preserve">že ustanovenia tejto zmluvy sú pre nich zrozumiteľné a určité, že zmluvu neuzatvárajú v omyle a následne po tom, </w:t>
      </w:r>
      <w:r>
        <w:rPr>
          <w:rFonts w:ascii="Arial Narrow" w:hAnsi="Arial Narrow"/>
          <w:sz w:val="21"/>
          <w:szCs w:val="21"/>
        </w:rPr>
        <w:br/>
        <w:t>čo si túto zmluvu prečítali a porozumeli jej obsahu, ju na znak súhlasu s celým jej obsahom podpisujú.</w:t>
      </w:r>
    </w:p>
    <w:p w14:paraId="01A46C05" w14:textId="77777777" w:rsidR="0071024F" w:rsidRDefault="00000000">
      <w:pPr>
        <w:pStyle w:val="Cisl2U"/>
        <w:numPr>
          <w:ilvl w:val="0"/>
          <w:numId w:val="12"/>
        </w:numPr>
        <w:tabs>
          <w:tab w:val="clear" w:pos="709"/>
          <w:tab w:val="left" w:pos="0"/>
        </w:tabs>
        <w:ind w:left="0" w:hanging="567"/>
        <w:jc w:val="both"/>
        <w:rPr>
          <w:rFonts w:ascii="Arial Narrow" w:hAnsi="Arial Narrow"/>
          <w:sz w:val="21"/>
          <w:szCs w:val="21"/>
        </w:rPr>
      </w:pPr>
      <w:r>
        <w:rPr>
          <w:rFonts w:ascii="Arial Narrow" w:hAnsi="Arial Narrow"/>
          <w:sz w:val="21"/>
          <w:szCs w:val="21"/>
        </w:rPr>
        <w:t>Neoddeliteľnými prílohami k tejto zmluve sú:</w:t>
      </w:r>
    </w:p>
    <w:p w14:paraId="1BD0A52E" w14:textId="77777777" w:rsidR="0071024F" w:rsidRDefault="00000000">
      <w:pPr>
        <w:pStyle w:val="Cisl2U"/>
        <w:numPr>
          <w:ilvl w:val="0"/>
          <w:numId w:val="0"/>
        </w:numPr>
        <w:tabs>
          <w:tab w:val="clear" w:pos="709"/>
          <w:tab w:val="left" w:pos="0"/>
        </w:tabs>
        <w:jc w:val="both"/>
        <w:rPr>
          <w:rFonts w:ascii="Arial Narrow" w:hAnsi="Arial Narrow"/>
          <w:sz w:val="21"/>
          <w:szCs w:val="21"/>
        </w:rPr>
      </w:pPr>
      <w:r>
        <w:rPr>
          <w:rFonts w:ascii="Arial Narrow" w:hAnsi="Arial Narrow"/>
          <w:sz w:val="21"/>
          <w:szCs w:val="21"/>
        </w:rPr>
        <w:t>Príloha č. 1 – Zoznam odberných miest odberateľa</w:t>
      </w:r>
    </w:p>
    <w:p w14:paraId="2E5D9361" w14:textId="77777777" w:rsidR="0071024F" w:rsidRDefault="00000000">
      <w:pPr>
        <w:pStyle w:val="Cisl2U"/>
        <w:numPr>
          <w:ilvl w:val="0"/>
          <w:numId w:val="0"/>
        </w:numPr>
        <w:tabs>
          <w:tab w:val="clear" w:pos="709"/>
          <w:tab w:val="left" w:pos="0"/>
        </w:tabs>
        <w:jc w:val="both"/>
        <w:rPr>
          <w:rFonts w:ascii="Arial Narrow" w:hAnsi="Arial Narrow"/>
          <w:sz w:val="21"/>
          <w:szCs w:val="21"/>
        </w:rPr>
      </w:pPr>
      <w:r>
        <w:rPr>
          <w:rFonts w:ascii="Arial Narrow" w:hAnsi="Arial Narrow"/>
          <w:sz w:val="21"/>
          <w:szCs w:val="21"/>
        </w:rPr>
        <w:t>Príloha č. 2 – Zoznam subdodávateľov</w:t>
      </w:r>
    </w:p>
    <w:p w14:paraId="56EBC205" w14:textId="77777777" w:rsidR="0071024F" w:rsidRDefault="00000000">
      <w:pPr>
        <w:pStyle w:val="Cisl2U"/>
        <w:numPr>
          <w:ilvl w:val="0"/>
          <w:numId w:val="0"/>
        </w:numPr>
        <w:tabs>
          <w:tab w:val="clear" w:pos="709"/>
          <w:tab w:val="left" w:pos="0"/>
        </w:tabs>
        <w:jc w:val="both"/>
        <w:rPr>
          <w:rFonts w:ascii="Arial Narrow" w:hAnsi="Arial Narrow"/>
          <w:sz w:val="21"/>
          <w:szCs w:val="21"/>
        </w:rPr>
      </w:pPr>
      <w:r>
        <w:rPr>
          <w:rFonts w:ascii="Arial Narrow" w:hAnsi="Arial Narrow"/>
          <w:sz w:val="21"/>
          <w:szCs w:val="21"/>
        </w:rPr>
        <w:t>Príloha č. 3 – Cena za dodávku elektriny</w:t>
      </w:r>
    </w:p>
    <w:p w14:paraId="2D7F30D7" w14:textId="77777777" w:rsidR="0071024F" w:rsidRDefault="00000000">
      <w:pPr>
        <w:pStyle w:val="Cisl2U"/>
        <w:numPr>
          <w:ilvl w:val="0"/>
          <w:numId w:val="0"/>
        </w:numPr>
        <w:tabs>
          <w:tab w:val="clear" w:pos="709"/>
          <w:tab w:val="left" w:pos="0"/>
        </w:tabs>
        <w:jc w:val="both"/>
        <w:rPr>
          <w:rFonts w:ascii="Arial Narrow" w:hAnsi="Arial Narrow"/>
          <w:sz w:val="21"/>
          <w:szCs w:val="21"/>
        </w:rPr>
      </w:pPr>
      <w:r>
        <w:rPr>
          <w:rFonts w:ascii="Arial Narrow" w:hAnsi="Arial Narrow"/>
          <w:sz w:val="21"/>
          <w:szCs w:val="21"/>
        </w:rPr>
        <w:t>Príloha č. 4 – Krycí list</w:t>
      </w:r>
      <w:r>
        <w:rPr>
          <w:rFonts w:ascii="Calibri" w:eastAsia="Times New Roman" w:hAnsi="Calibri" w:cs="Calibri"/>
          <w:color w:val="auto"/>
          <w:sz w:val="24"/>
          <w:lang w:bidi="ar-SA"/>
        </w:rPr>
        <w:t xml:space="preserve"> </w:t>
      </w:r>
      <w:r>
        <w:rPr>
          <w:rFonts w:ascii="Arial Narrow" w:hAnsi="Arial Narrow"/>
          <w:sz w:val="21"/>
          <w:szCs w:val="21"/>
        </w:rPr>
        <w:t xml:space="preserve">Stanovenie FORWARD ceny na základe vykonaných </w:t>
      </w:r>
      <w:proofErr w:type="spellStart"/>
      <w:r>
        <w:rPr>
          <w:rFonts w:ascii="Arial Narrow" w:hAnsi="Arial Narrow"/>
          <w:sz w:val="21"/>
          <w:szCs w:val="21"/>
        </w:rPr>
        <w:t>tranžových</w:t>
      </w:r>
      <w:proofErr w:type="spellEnd"/>
      <w:r>
        <w:rPr>
          <w:rFonts w:ascii="Arial Narrow" w:hAnsi="Arial Narrow"/>
          <w:sz w:val="21"/>
          <w:szCs w:val="21"/>
        </w:rPr>
        <w:t xml:space="preserve"> nákupov</w:t>
      </w:r>
    </w:p>
    <w:p w14:paraId="0381835F" w14:textId="77777777" w:rsidR="0071024F" w:rsidRDefault="0071024F">
      <w:pPr>
        <w:rPr>
          <w:rFonts w:ascii="Arial Narrow" w:hAnsi="Arial Narrow"/>
          <w:sz w:val="21"/>
          <w:szCs w:val="21"/>
        </w:rPr>
      </w:pPr>
    </w:p>
    <w:tbl>
      <w:tblPr>
        <w:tblStyle w:val="Mriekatabuky"/>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245"/>
      </w:tblGrid>
      <w:tr w:rsidR="0071024F" w14:paraId="4659C92E" w14:textId="77777777">
        <w:tc>
          <w:tcPr>
            <w:tcW w:w="4678" w:type="dxa"/>
            <w:hideMark/>
          </w:tcPr>
          <w:p w14:paraId="1A999022" w14:textId="77777777" w:rsidR="0071024F" w:rsidRDefault="00000000">
            <w:pPr>
              <w:ind w:left="-105"/>
              <w:rPr>
                <w:rFonts w:ascii="Arial Narrow" w:hAnsi="Arial Narrow"/>
                <w:sz w:val="21"/>
                <w:szCs w:val="21"/>
              </w:rPr>
            </w:pPr>
            <w:r>
              <w:rPr>
                <w:rFonts w:ascii="Arial Narrow" w:hAnsi="Arial Narrow"/>
                <w:sz w:val="21"/>
                <w:szCs w:val="21"/>
              </w:rPr>
              <w:t xml:space="preserve">V Bratislave, dňa </w:t>
            </w:r>
          </w:p>
        </w:tc>
        <w:tc>
          <w:tcPr>
            <w:tcW w:w="5245" w:type="dxa"/>
            <w:hideMark/>
          </w:tcPr>
          <w:p w14:paraId="103B19CF" w14:textId="77777777" w:rsidR="0071024F" w:rsidRDefault="00000000">
            <w:pPr>
              <w:rPr>
                <w:rFonts w:ascii="Arial Narrow" w:hAnsi="Arial Narrow"/>
                <w:sz w:val="21"/>
                <w:szCs w:val="21"/>
              </w:rPr>
            </w:pPr>
            <w:r>
              <w:rPr>
                <w:rFonts w:ascii="Arial Narrow" w:hAnsi="Arial Narrow"/>
                <w:sz w:val="21"/>
                <w:szCs w:val="21"/>
              </w:rPr>
              <w:t>V </w:t>
            </w:r>
            <w:r>
              <w:rPr>
                <w:rFonts w:ascii="Arial Narrow" w:hAnsi="Arial Narrow"/>
                <w:color w:val="auto"/>
                <w:sz w:val="21"/>
                <w:szCs w:val="21"/>
              </w:rPr>
              <w:t>..............................., dňa</w:t>
            </w:r>
          </w:p>
        </w:tc>
      </w:tr>
      <w:tr w:rsidR="0071024F" w14:paraId="758351D5" w14:textId="77777777">
        <w:tc>
          <w:tcPr>
            <w:tcW w:w="4678" w:type="dxa"/>
          </w:tcPr>
          <w:p w14:paraId="7D87BF47" w14:textId="77777777" w:rsidR="0071024F" w:rsidRDefault="0071024F">
            <w:pPr>
              <w:pStyle w:val="paragraph"/>
              <w:spacing w:before="0" w:beforeAutospacing="0" w:after="0" w:afterAutospacing="0"/>
              <w:ind w:left="-105"/>
              <w:textAlignment w:val="baseline"/>
              <w:divId w:val="681080621"/>
              <w:rPr>
                <w:rStyle w:val="normaltextrun"/>
                <w:rFonts w:ascii="Arial Narrow" w:hAnsi="Arial Narrow" w:cs="Segoe UI"/>
                <w:bCs/>
                <w:color w:val="000000"/>
                <w:sz w:val="21"/>
                <w:szCs w:val="21"/>
              </w:rPr>
            </w:pPr>
          </w:p>
          <w:p w14:paraId="5BC1F144" w14:textId="77777777" w:rsidR="0071024F" w:rsidRDefault="00000000">
            <w:pPr>
              <w:pStyle w:val="paragraph"/>
              <w:spacing w:before="0" w:beforeAutospacing="0" w:after="0" w:afterAutospacing="0"/>
              <w:ind w:left="-105"/>
              <w:textAlignment w:val="baseline"/>
              <w:divId w:val="681080621"/>
              <w:rPr>
                <w:rStyle w:val="eop"/>
                <w:rFonts w:ascii="Arial Narrow" w:hAnsi="Arial Narrow" w:cs="Segoe UI"/>
                <w:color w:val="000000"/>
                <w:sz w:val="21"/>
                <w:szCs w:val="21"/>
              </w:rPr>
            </w:pPr>
            <w:r>
              <w:rPr>
                <w:rStyle w:val="normaltextrun"/>
                <w:rFonts w:ascii="Arial Narrow" w:hAnsi="Arial Narrow" w:cs="Segoe UI"/>
                <w:bCs/>
                <w:color w:val="000000"/>
                <w:sz w:val="21"/>
                <w:szCs w:val="21"/>
              </w:rPr>
              <w:t>Za odberateľa:</w:t>
            </w:r>
            <w:r>
              <w:rPr>
                <w:rStyle w:val="eop"/>
                <w:rFonts w:ascii="Arial Narrow" w:hAnsi="Arial Narrow" w:cs="Segoe UI"/>
                <w:color w:val="000000"/>
                <w:sz w:val="21"/>
                <w:szCs w:val="21"/>
              </w:rPr>
              <w:t> </w:t>
            </w:r>
          </w:p>
          <w:p w14:paraId="3A519BE3" w14:textId="77777777" w:rsidR="0071024F" w:rsidRDefault="00000000">
            <w:pPr>
              <w:pStyle w:val="paragraph"/>
              <w:spacing w:before="0" w:beforeAutospacing="0" w:after="0" w:afterAutospacing="0"/>
              <w:ind w:left="-105"/>
              <w:textAlignment w:val="baseline"/>
              <w:divId w:val="681080621"/>
              <w:rPr>
                <w:rFonts w:ascii="Segoe UI" w:hAnsi="Segoe UI" w:cs="Segoe UI"/>
                <w:b/>
                <w:color w:val="000000"/>
                <w:sz w:val="18"/>
                <w:szCs w:val="18"/>
              </w:rPr>
            </w:pPr>
            <w:r>
              <w:rPr>
                <w:rFonts w:ascii="Arial Narrow" w:hAnsi="Arial Narrow"/>
                <w:b/>
                <w:sz w:val="21"/>
                <w:szCs w:val="21"/>
              </w:rPr>
              <w:t>BIONERGY, a. s.</w:t>
            </w:r>
          </w:p>
          <w:p w14:paraId="67D639AA" w14:textId="77777777" w:rsidR="0071024F" w:rsidRDefault="00000000">
            <w:pPr>
              <w:pStyle w:val="paragraph"/>
              <w:spacing w:before="0" w:beforeAutospacing="0" w:after="0" w:afterAutospacing="0"/>
              <w:textAlignment w:val="baseline"/>
              <w:divId w:val="518546697"/>
              <w:rPr>
                <w:rFonts w:ascii="Segoe UI" w:hAnsi="Segoe UI" w:cs="Segoe UI"/>
                <w:color w:val="000000"/>
                <w:sz w:val="18"/>
                <w:szCs w:val="18"/>
              </w:rPr>
            </w:pPr>
            <w:r>
              <w:rPr>
                <w:rStyle w:val="eop"/>
                <w:rFonts w:ascii="Arial Narrow" w:hAnsi="Arial Narrow" w:cs="Segoe UI"/>
                <w:color w:val="000000"/>
                <w:sz w:val="21"/>
                <w:szCs w:val="21"/>
              </w:rPr>
              <w:t> </w:t>
            </w:r>
          </w:p>
          <w:p w14:paraId="206F25AC" w14:textId="77777777" w:rsidR="0071024F" w:rsidRDefault="00000000">
            <w:pPr>
              <w:pStyle w:val="paragraph"/>
              <w:spacing w:before="0" w:beforeAutospacing="0" w:after="0" w:afterAutospacing="0"/>
              <w:textAlignment w:val="baseline"/>
              <w:divId w:val="895160211"/>
              <w:rPr>
                <w:rStyle w:val="eop"/>
                <w:rFonts w:ascii="Arial Narrow" w:hAnsi="Arial Narrow" w:cs="Segoe UI"/>
                <w:color w:val="000000"/>
                <w:sz w:val="21"/>
                <w:szCs w:val="21"/>
              </w:rPr>
            </w:pPr>
            <w:r>
              <w:rPr>
                <w:rStyle w:val="eop"/>
                <w:rFonts w:ascii="Arial Narrow" w:hAnsi="Arial Narrow" w:cs="Segoe UI"/>
                <w:color w:val="000000"/>
                <w:sz w:val="21"/>
                <w:szCs w:val="21"/>
              </w:rPr>
              <w:t>   </w:t>
            </w:r>
          </w:p>
          <w:p w14:paraId="6304F513" w14:textId="77777777" w:rsidR="0071024F" w:rsidRDefault="0071024F">
            <w:pPr>
              <w:pStyle w:val="paragraph"/>
              <w:spacing w:before="0" w:beforeAutospacing="0" w:after="0" w:afterAutospacing="0"/>
              <w:textAlignment w:val="baseline"/>
              <w:divId w:val="895160211"/>
              <w:rPr>
                <w:rFonts w:ascii="Segoe UI" w:hAnsi="Segoe UI" w:cs="Segoe UI"/>
                <w:color w:val="000000"/>
                <w:sz w:val="18"/>
                <w:szCs w:val="18"/>
              </w:rPr>
            </w:pPr>
          </w:p>
          <w:p w14:paraId="503ABF94" w14:textId="77777777" w:rsidR="0071024F" w:rsidRDefault="00000000">
            <w:pPr>
              <w:pStyle w:val="paragraph"/>
              <w:spacing w:before="0" w:beforeAutospacing="0" w:after="0" w:afterAutospacing="0"/>
              <w:ind w:left="-111"/>
              <w:textAlignment w:val="baseline"/>
              <w:divId w:val="395133482"/>
              <w:rPr>
                <w:rFonts w:ascii="Segoe UI" w:hAnsi="Segoe UI" w:cs="Segoe UI"/>
                <w:color w:val="000000"/>
                <w:sz w:val="18"/>
                <w:szCs w:val="18"/>
              </w:rPr>
            </w:pPr>
            <w:r>
              <w:rPr>
                <w:rStyle w:val="normaltextrun"/>
                <w:rFonts w:ascii="Arial Narrow" w:hAnsi="Arial Narrow" w:cs="Segoe UI"/>
                <w:i/>
                <w:iCs/>
                <w:color w:val="000000"/>
                <w:sz w:val="21"/>
                <w:szCs w:val="21"/>
              </w:rPr>
              <w:t>.....................................................</w:t>
            </w:r>
            <w:r>
              <w:rPr>
                <w:rStyle w:val="eop"/>
                <w:rFonts w:ascii="Arial Narrow" w:hAnsi="Arial Narrow" w:cs="Segoe UI"/>
                <w:color w:val="000000"/>
                <w:sz w:val="21"/>
                <w:szCs w:val="21"/>
              </w:rPr>
              <w:t> </w:t>
            </w:r>
          </w:p>
          <w:p w14:paraId="78D47D42" w14:textId="77777777" w:rsidR="0071024F" w:rsidRDefault="00000000">
            <w:pPr>
              <w:pStyle w:val="paragraph"/>
              <w:spacing w:before="0" w:beforeAutospacing="0" w:after="0" w:afterAutospacing="0"/>
              <w:ind w:left="-111"/>
              <w:textAlignment w:val="baseline"/>
              <w:divId w:val="1542547197"/>
              <w:rPr>
                <w:rStyle w:val="normaltextrun"/>
                <w:rFonts w:ascii="Arial Narrow" w:hAnsi="Arial Narrow" w:cs="Segoe UI"/>
                <w:bCs/>
                <w:color w:val="000000"/>
                <w:sz w:val="21"/>
                <w:szCs w:val="21"/>
              </w:rPr>
            </w:pPr>
            <w:r>
              <w:rPr>
                <w:rStyle w:val="normaltextrun"/>
                <w:rFonts w:ascii="Arial Narrow" w:hAnsi="Arial Narrow" w:cs="Segoe UI"/>
                <w:bCs/>
                <w:color w:val="000000"/>
                <w:sz w:val="21"/>
                <w:szCs w:val="21"/>
              </w:rPr>
              <w:t>Branislav Tedla</w:t>
            </w:r>
          </w:p>
          <w:p w14:paraId="0AD64DC8" w14:textId="77777777" w:rsidR="0071024F" w:rsidRDefault="00000000">
            <w:pPr>
              <w:pStyle w:val="paragraph"/>
              <w:spacing w:before="0" w:beforeAutospacing="0" w:after="0" w:afterAutospacing="0"/>
              <w:ind w:left="-111"/>
              <w:textAlignment w:val="baseline"/>
              <w:divId w:val="1542547197"/>
              <w:rPr>
                <w:rFonts w:ascii="Segoe UI" w:hAnsi="Segoe UI" w:cs="Segoe UI"/>
                <w:color w:val="000000"/>
                <w:sz w:val="18"/>
                <w:szCs w:val="18"/>
              </w:rPr>
            </w:pPr>
            <w:r>
              <w:rPr>
                <w:rStyle w:val="normaltextrun"/>
                <w:rFonts w:ascii="Arial Narrow" w:hAnsi="Arial Narrow" w:cs="Segoe UI"/>
                <w:bCs/>
                <w:color w:val="000000"/>
                <w:sz w:val="21"/>
                <w:szCs w:val="21"/>
              </w:rPr>
              <w:t>predseda predstavenstva</w:t>
            </w:r>
            <w:r>
              <w:rPr>
                <w:rStyle w:val="eop"/>
                <w:rFonts w:ascii="Arial Narrow" w:hAnsi="Arial Narrow" w:cs="Segoe UI"/>
                <w:color w:val="000000"/>
                <w:sz w:val="21"/>
                <w:szCs w:val="21"/>
              </w:rPr>
              <w:t> </w:t>
            </w:r>
          </w:p>
          <w:p w14:paraId="5A72AE6C" w14:textId="77777777" w:rsidR="0071024F" w:rsidRDefault="00000000">
            <w:pPr>
              <w:pStyle w:val="paragraph"/>
              <w:spacing w:before="0" w:beforeAutospacing="0" w:after="0" w:afterAutospacing="0"/>
              <w:ind w:left="-111"/>
              <w:textAlignment w:val="baseline"/>
              <w:divId w:val="431441217"/>
              <w:rPr>
                <w:rFonts w:ascii="Segoe UI" w:hAnsi="Segoe UI" w:cs="Segoe UI"/>
                <w:color w:val="000000"/>
                <w:sz w:val="18"/>
                <w:szCs w:val="18"/>
              </w:rPr>
            </w:pPr>
            <w:r>
              <w:rPr>
                <w:rStyle w:val="eop"/>
                <w:rFonts w:ascii="Arial Narrow" w:hAnsi="Arial Narrow" w:cs="Segoe UI"/>
                <w:color w:val="000000"/>
                <w:sz w:val="21"/>
                <w:szCs w:val="21"/>
              </w:rPr>
              <w:t> </w:t>
            </w:r>
          </w:p>
          <w:p w14:paraId="7C9A4AFC" w14:textId="77777777" w:rsidR="0071024F" w:rsidRDefault="00000000">
            <w:pPr>
              <w:pStyle w:val="paragraph"/>
              <w:spacing w:before="0" w:beforeAutospacing="0" w:after="0" w:afterAutospacing="0"/>
              <w:ind w:left="-111"/>
              <w:textAlignment w:val="baseline"/>
              <w:divId w:val="1634214382"/>
              <w:rPr>
                <w:rStyle w:val="eop"/>
                <w:rFonts w:ascii="Arial Narrow" w:hAnsi="Arial Narrow" w:cs="Segoe UI"/>
                <w:color w:val="000000"/>
                <w:sz w:val="21"/>
                <w:szCs w:val="21"/>
              </w:rPr>
            </w:pPr>
            <w:r>
              <w:rPr>
                <w:rStyle w:val="eop"/>
                <w:rFonts w:ascii="Arial Narrow" w:hAnsi="Arial Narrow" w:cs="Segoe UI"/>
                <w:color w:val="000000"/>
                <w:sz w:val="21"/>
                <w:szCs w:val="21"/>
              </w:rPr>
              <w:t> </w:t>
            </w:r>
          </w:p>
          <w:p w14:paraId="463B9903" w14:textId="77777777" w:rsidR="0071024F" w:rsidRDefault="0071024F">
            <w:pPr>
              <w:pStyle w:val="paragraph"/>
              <w:spacing w:before="0" w:beforeAutospacing="0" w:after="0" w:afterAutospacing="0"/>
              <w:ind w:left="-111"/>
              <w:textAlignment w:val="baseline"/>
              <w:divId w:val="1634214382"/>
              <w:rPr>
                <w:rStyle w:val="eop"/>
                <w:rFonts w:ascii="Arial Narrow" w:hAnsi="Arial Narrow" w:cs="Segoe UI"/>
                <w:color w:val="000000"/>
                <w:sz w:val="21"/>
                <w:szCs w:val="21"/>
              </w:rPr>
            </w:pPr>
          </w:p>
          <w:p w14:paraId="7769DE7B" w14:textId="77777777" w:rsidR="0071024F" w:rsidRDefault="00000000">
            <w:pPr>
              <w:pStyle w:val="paragraph"/>
              <w:spacing w:before="0" w:beforeAutospacing="0" w:after="0" w:afterAutospacing="0"/>
              <w:ind w:left="-111"/>
              <w:textAlignment w:val="baseline"/>
              <w:divId w:val="1130703796"/>
              <w:rPr>
                <w:rFonts w:ascii="Segoe UI" w:hAnsi="Segoe UI" w:cs="Segoe UI"/>
                <w:color w:val="000000"/>
                <w:sz w:val="18"/>
                <w:szCs w:val="18"/>
              </w:rPr>
            </w:pPr>
            <w:r>
              <w:rPr>
                <w:rStyle w:val="normaltextrun"/>
                <w:rFonts w:ascii="Arial Narrow" w:hAnsi="Arial Narrow" w:cs="Segoe UI"/>
                <w:color w:val="000000"/>
                <w:sz w:val="21"/>
                <w:szCs w:val="21"/>
              </w:rPr>
              <w:t>.....................................................</w:t>
            </w:r>
            <w:r>
              <w:rPr>
                <w:rStyle w:val="eop"/>
                <w:rFonts w:ascii="Arial Narrow" w:hAnsi="Arial Narrow" w:cs="Segoe UI"/>
                <w:color w:val="000000"/>
                <w:sz w:val="21"/>
                <w:szCs w:val="21"/>
              </w:rPr>
              <w:t> </w:t>
            </w:r>
          </w:p>
          <w:p w14:paraId="3388FF15" w14:textId="77777777" w:rsidR="0071024F" w:rsidRDefault="00000000">
            <w:pPr>
              <w:pStyle w:val="paragraph"/>
              <w:spacing w:before="0" w:beforeAutospacing="0" w:after="0" w:afterAutospacing="0"/>
              <w:ind w:left="-111"/>
              <w:textAlignment w:val="baseline"/>
              <w:divId w:val="1027026446"/>
              <w:rPr>
                <w:rStyle w:val="normaltextrun"/>
                <w:rFonts w:ascii="Arial Narrow" w:hAnsi="Arial Narrow" w:cs="Segoe UI"/>
                <w:bCs/>
                <w:sz w:val="21"/>
                <w:szCs w:val="21"/>
              </w:rPr>
            </w:pPr>
            <w:r>
              <w:rPr>
                <w:rStyle w:val="normaltextrun"/>
                <w:rFonts w:ascii="Arial Narrow" w:hAnsi="Arial Narrow" w:cs="Segoe UI"/>
                <w:bCs/>
                <w:sz w:val="21"/>
                <w:szCs w:val="21"/>
              </w:rPr>
              <w:t>PhDr. Patricius Palla</w:t>
            </w:r>
          </w:p>
          <w:p w14:paraId="29AE9FC6" w14:textId="77777777" w:rsidR="0071024F" w:rsidRDefault="00000000">
            <w:pPr>
              <w:pStyle w:val="paragraph"/>
              <w:spacing w:before="0" w:beforeAutospacing="0" w:after="0" w:afterAutospacing="0"/>
              <w:ind w:left="-111"/>
              <w:textAlignment w:val="baseline"/>
              <w:divId w:val="1027026446"/>
              <w:rPr>
                <w:rFonts w:ascii="Segoe UI" w:hAnsi="Segoe UI" w:cs="Segoe UI"/>
                <w:color w:val="000000"/>
                <w:sz w:val="18"/>
                <w:szCs w:val="18"/>
              </w:rPr>
            </w:pPr>
            <w:r>
              <w:rPr>
                <w:rStyle w:val="normaltextrun"/>
                <w:rFonts w:ascii="Arial Narrow" w:hAnsi="Arial Narrow" w:cs="Segoe UI"/>
                <w:bCs/>
                <w:color w:val="000000"/>
                <w:sz w:val="21"/>
                <w:szCs w:val="21"/>
              </w:rPr>
              <w:t>podpredseda predstavenstva</w:t>
            </w:r>
            <w:r>
              <w:rPr>
                <w:rStyle w:val="eop"/>
                <w:rFonts w:ascii="Arial Narrow" w:hAnsi="Arial Narrow" w:cs="Segoe UI"/>
                <w:color w:val="000000"/>
                <w:sz w:val="21"/>
                <w:szCs w:val="21"/>
              </w:rPr>
              <w:t> </w:t>
            </w:r>
          </w:p>
        </w:tc>
        <w:tc>
          <w:tcPr>
            <w:tcW w:w="5245" w:type="dxa"/>
          </w:tcPr>
          <w:p w14:paraId="2B342BEC" w14:textId="77777777" w:rsidR="0071024F" w:rsidRDefault="0071024F">
            <w:pPr>
              <w:pStyle w:val="paragraph"/>
              <w:spacing w:before="0" w:beforeAutospacing="0" w:after="0" w:afterAutospacing="0"/>
              <w:textAlignment w:val="baseline"/>
              <w:divId w:val="1162743228"/>
              <w:rPr>
                <w:rStyle w:val="normaltextrun"/>
                <w:rFonts w:ascii="Arial Narrow" w:hAnsi="Arial Narrow" w:cs="Segoe UI"/>
                <w:bCs/>
                <w:color w:val="000000"/>
                <w:sz w:val="21"/>
                <w:szCs w:val="21"/>
              </w:rPr>
            </w:pPr>
          </w:p>
          <w:p w14:paraId="0B85D108" w14:textId="77777777" w:rsidR="0071024F" w:rsidRDefault="00000000">
            <w:pPr>
              <w:pStyle w:val="paragraph"/>
              <w:spacing w:before="0" w:beforeAutospacing="0" w:after="0" w:afterAutospacing="0"/>
              <w:textAlignment w:val="baseline"/>
              <w:divId w:val="1162743228"/>
              <w:rPr>
                <w:rFonts w:ascii="Segoe UI" w:hAnsi="Segoe UI" w:cs="Segoe UI"/>
                <w:color w:val="000000"/>
                <w:sz w:val="18"/>
                <w:szCs w:val="18"/>
              </w:rPr>
            </w:pPr>
            <w:r>
              <w:rPr>
                <w:rStyle w:val="normaltextrun"/>
                <w:rFonts w:ascii="Arial Narrow" w:hAnsi="Arial Narrow" w:cs="Segoe UI"/>
                <w:bCs/>
                <w:color w:val="000000"/>
                <w:sz w:val="21"/>
                <w:szCs w:val="21"/>
              </w:rPr>
              <w:t>Za dodávateľa:</w:t>
            </w:r>
            <w:r>
              <w:rPr>
                <w:rStyle w:val="eop"/>
                <w:rFonts w:ascii="Arial Narrow" w:hAnsi="Arial Narrow" w:cs="Segoe UI"/>
                <w:color w:val="000000"/>
                <w:sz w:val="21"/>
                <w:szCs w:val="21"/>
              </w:rPr>
              <w:t> </w:t>
            </w:r>
          </w:p>
          <w:p w14:paraId="27B0E0A5" w14:textId="77777777" w:rsidR="0071024F" w:rsidRDefault="00000000">
            <w:pPr>
              <w:pStyle w:val="paragraph"/>
              <w:spacing w:before="0" w:beforeAutospacing="0" w:after="0" w:afterAutospacing="0"/>
              <w:textAlignment w:val="baseline"/>
              <w:divId w:val="2077972398"/>
              <w:rPr>
                <w:rFonts w:ascii="Segoe UI" w:hAnsi="Segoe UI" w:cs="Segoe UI"/>
                <w:b/>
                <w:color w:val="000000"/>
                <w:sz w:val="18"/>
                <w:szCs w:val="18"/>
              </w:rPr>
            </w:pPr>
            <w:proofErr w:type="spellStart"/>
            <w:r>
              <w:rPr>
                <w:rStyle w:val="eop"/>
                <w:rFonts w:ascii="Arial Narrow" w:hAnsi="Arial Narrow" w:cs="Segoe UI"/>
                <w:b/>
                <w:color w:val="FF0000"/>
                <w:sz w:val="21"/>
                <w:szCs w:val="21"/>
              </w:rPr>
              <w:t>xxxx</w:t>
            </w:r>
            <w:proofErr w:type="spellEnd"/>
          </w:p>
          <w:p w14:paraId="47A6F162" w14:textId="77777777" w:rsidR="0071024F" w:rsidRDefault="00000000">
            <w:pPr>
              <w:pStyle w:val="paragraph"/>
              <w:spacing w:before="0" w:beforeAutospacing="0" w:after="0" w:afterAutospacing="0"/>
              <w:textAlignment w:val="baseline"/>
              <w:divId w:val="1666588384"/>
              <w:rPr>
                <w:rFonts w:ascii="Segoe UI" w:hAnsi="Segoe UI" w:cs="Segoe UI"/>
                <w:color w:val="000000"/>
                <w:sz w:val="18"/>
                <w:szCs w:val="18"/>
              </w:rPr>
            </w:pPr>
            <w:r>
              <w:rPr>
                <w:rStyle w:val="eop"/>
                <w:rFonts w:ascii="Arial Narrow" w:hAnsi="Arial Narrow" w:cs="Segoe UI"/>
                <w:color w:val="000000"/>
                <w:sz w:val="21"/>
                <w:szCs w:val="21"/>
              </w:rPr>
              <w:t> </w:t>
            </w:r>
          </w:p>
          <w:p w14:paraId="6A871577" w14:textId="77777777" w:rsidR="0071024F" w:rsidRDefault="00000000">
            <w:pPr>
              <w:pStyle w:val="paragraph"/>
              <w:spacing w:before="0" w:beforeAutospacing="0" w:after="0" w:afterAutospacing="0"/>
              <w:textAlignment w:val="baseline"/>
              <w:divId w:val="452797031"/>
              <w:rPr>
                <w:rStyle w:val="eop"/>
                <w:rFonts w:ascii="Arial Narrow" w:hAnsi="Arial Narrow" w:cs="Segoe UI"/>
                <w:color w:val="000000"/>
                <w:sz w:val="21"/>
                <w:szCs w:val="21"/>
              </w:rPr>
            </w:pPr>
            <w:r>
              <w:rPr>
                <w:rStyle w:val="eop"/>
                <w:rFonts w:ascii="Arial Narrow" w:hAnsi="Arial Narrow" w:cs="Segoe UI"/>
                <w:color w:val="000000"/>
                <w:sz w:val="21"/>
                <w:szCs w:val="21"/>
              </w:rPr>
              <w:t> </w:t>
            </w:r>
          </w:p>
          <w:p w14:paraId="5B4F6067" w14:textId="77777777" w:rsidR="0071024F" w:rsidRDefault="00000000">
            <w:pPr>
              <w:pStyle w:val="paragraph"/>
              <w:spacing w:before="0" w:beforeAutospacing="0" w:after="0" w:afterAutospacing="0"/>
              <w:textAlignment w:val="baseline"/>
              <w:divId w:val="1380939189"/>
              <w:rPr>
                <w:rFonts w:ascii="Segoe UI" w:hAnsi="Segoe UI" w:cs="Segoe UI"/>
                <w:color w:val="000000"/>
                <w:sz w:val="18"/>
                <w:szCs w:val="18"/>
              </w:rPr>
            </w:pPr>
            <w:r>
              <w:rPr>
                <w:rStyle w:val="eop"/>
                <w:rFonts w:ascii="Arial Narrow" w:hAnsi="Arial Narrow" w:cs="Segoe UI"/>
                <w:color w:val="000000"/>
                <w:sz w:val="21"/>
                <w:szCs w:val="21"/>
              </w:rPr>
              <w:t> </w:t>
            </w:r>
          </w:p>
          <w:p w14:paraId="0F323805" w14:textId="77777777" w:rsidR="0071024F" w:rsidRDefault="00000000">
            <w:pPr>
              <w:pStyle w:val="paragraph"/>
              <w:spacing w:before="0" w:beforeAutospacing="0" w:after="0" w:afterAutospacing="0"/>
              <w:textAlignment w:val="baseline"/>
              <w:divId w:val="1104694070"/>
              <w:rPr>
                <w:rFonts w:ascii="Segoe UI" w:hAnsi="Segoe UI" w:cs="Segoe UI"/>
                <w:color w:val="000000"/>
                <w:sz w:val="18"/>
                <w:szCs w:val="18"/>
              </w:rPr>
            </w:pPr>
            <w:r>
              <w:rPr>
                <w:rStyle w:val="normaltextrun"/>
                <w:rFonts w:ascii="Arial Narrow" w:hAnsi="Arial Narrow" w:cs="Segoe UI"/>
                <w:i/>
                <w:iCs/>
                <w:color w:val="000000"/>
                <w:sz w:val="21"/>
                <w:szCs w:val="21"/>
              </w:rPr>
              <w:t>.....................................................</w:t>
            </w:r>
            <w:r>
              <w:rPr>
                <w:rStyle w:val="eop"/>
                <w:rFonts w:ascii="Arial Narrow" w:hAnsi="Arial Narrow" w:cs="Segoe UI"/>
                <w:color w:val="000000"/>
                <w:sz w:val="21"/>
                <w:szCs w:val="21"/>
              </w:rPr>
              <w:t> </w:t>
            </w:r>
          </w:p>
          <w:p w14:paraId="149BE12D" w14:textId="77777777" w:rsidR="0071024F" w:rsidRDefault="00000000">
            <w:pPr>
              <w:rPr>
                <w:rStyle w:val="normaltextrun"/>
                <w:rFonts w:ascii="Arial Narrow" w:hAnsi="Arial Narrow" w:cs="Segoe UI"/>
                <w:bCs/>
                <w:color w:val="FF0000"/>
                <w:sz w:val="21"/>
                <w:szCs w:val="21"/>
              </w:rPr>
            </w:pPr>
            <w:r>
              <w:rPr>
                <w:rStyle w:val="normaltextrun"/>
                <w:rFonts w:ascii="Arial Narrow" w:hAnsi="Arial Narrow" w:cs="Segoe UI"/>
                <w:bCs/>
                <w:color w:val="FF0000"/>
                <w:sz w:val="21"/>
                <w:szCs w:val="21"/>
              </w:rPr>
              <w:t>Meno a priezvisko</w:t>
            </w:r>
          </w:p>
          <w:p w14:paraId="3B1A2828" w14:textId="77777777" w:rsidR="0071024F" w:rsidRDefault="00000000">
            <w:pPr>
              <w:rPr>
                <w:rFonts w:ascii="Arial Narrow" w:hAnsi="Arial Narrow"/>
                <w:sz w:val="21"/>
                <w:szCs w:val="21"/>
              </w:rPr>
            </w:pPr>
            <w:r>
              <w:rPr>
                <w:rStyle w:val="normaltextrun"/>
                <w:rFonts w:ascii="Arial Narrow" w:hAnsi="Arial Narrow" w:cs="Segoe UI"/>
                <w:bCs/>
                <w:color w:val="FF0000"/>
                <w:sz w:val="21"/>
                <w:szCs w:val="21"/>
              </w:rPr>
              <w:t>funkcia</w:t>
            </w:r>
            <w:r>
              <w:rPr>
                <w:rStyle w:val="eop"/>
                <w:rFonts w:ascii="Arial Narrow" w:hAnsi="Arial Narrow" w:cs="Segoe UI"/>
                <w:color w:val="FF0000"/>
                <w:sz w:val="21"/>
                <w:szCs w:val="21"/>
              </w:rPr>
              <w:t> </w:t>
            </w:r>
          </w:p>
        </w:tc>
      </w:tr>
      <w:tr w:rsidR="0071024F" w14:paraId="27808E1F" w14:textId="77777777">
        <w:tc>
          <w:tcPr>
            <w:tcW w:w="4678" w:type="dxa"/>
          </w:tcPr>
          <w:p w14:paraId="49E74746" w14:textId="77777777" w:rsidR="0071024F" w:rsidRDefault="0071024F">
            <w:pPr>
              <w:pStyle w:val="paragraph"/>
              <w:spacing w:before="0" w:beforeAutospacing="0" w:after="0" w:afterAutospacing="0"/>
              <w:ind w:left="-105"/>
              <w:textAlignment w:val="baseline"/>
              <w:divId w:val="681080621"/>
              <w:rPr>
                <w:rStyle w:val="normaltextrun"/>
                <w:rFonts w:ascii="Arial Narrow" w:hAnsi="Arial Narrow" w:cs="Segoe UI"/>
                <w:bCs/>
                <w:color w:val="000000"/>
                <w:sz w:val="21"/>
                <w:szCs w:val="21"/>
              </w:rPr>
            </w:pPr>
          </w:p>
        </w:tc>
        <w:tc>
          <w:tcPr>
            <w:tcW w:w="5245" w:type="dxa"/>
          </w:tcPr>
          <w:p w14:paraId="48A61BAD" w14:textId="77777777" w:rsidR="0071024F" w:rsidRDefault="0071024F">
            <w:pPr>
              <w:pStyle w:val="paragraph"/>
              <w:spacing w:before="0" w:beforeAutospacing="0" w:after="0" w:afterAutospacing="0"/>
              <w:textAlignment w:val="baseline"/>
              <w:divId w:val="1162743228"/>
              <w:rPr>
                <w:rStyle w:val="normaltextrun"/>
                <w:rFonts w:ascii="Arial Narrow" w:hAnsi="Arial Narrow" w:cs="Segoe UI"/>
                <w:bCs/>
                <w:color w:val="000000"/>
                <w:sz w:val="21"/>
                <w:szCs w:val="21"/>
              </w:rPr>
            </w:pPr>
          </w:p>
        </w:tc>
      </w:tr>
    </w:tbl>
    <w:p w14:paraId="09D8FFAD" w14:textId="77777777" w:rsidR="0071024F" w:rsidRDefault="0071024F">
      <w:pPr>
        <w:rPr>
          <w:rFonts w:ascii="Arial Narrow" w:hAnsi="Arial Narrow" w:cs="Times New Roman"/>
          <w:b/>
          <w:bCs/>
          <w:sz w:val="21"/>
          <w:szCs w:val="21"/>
        </w:rPr>
      </w:pPr>
    </w:p>
    <w:p w14:paraId="64D53D1A" w14:textId="77777777" w:rsidR="0071024F" w:rsidRDefault="00000000">
      <w:pPr>
        <w:widowControl/>
        <w:spacing w:after="160" w:line="259" w:lineRule="auto"/>
        <w:rPr>
          <w:rFonts w:ascii="Arial Narrow" w:hAnsi="Arial Narrow" w:cs="Times New Roman"/>
          <w:b/>
          <w:bCs/>
          <w:sz w:val="21"/>
          <w:szCs w:val="21"/>
        </w:rPr>
      </w:pPr>
      <w:r>
        <w:rPr>
          <w:rFonts w:ascii="Arial Narrow" w:hAnsi="Arial Narrow" w:cs="Times New Roman"/>
          <w:b/>
          <w:bCs/>
          <w:sz w:val="21"/>
          <w:szCs w:val="21"/>
        </w:rPr>
        <w:br w:type="page"/>
      </w:r>
    </w:p>
    <w:p w14:paraId="6396038E" w14:textId="77777777" w:rsidR="0071024F" w:rsidRDefault="00000000">
      <w:pPr>
        <w:rPr>
          <w:rFonts w:ascii="Arial Narrow" w:hAnsi="Arial Narrow" w:cs="Times New Roman"/>
          <w:b/>
          <w:bCs/>
          <w:sz w:val="21"/>
          <w:szCs w:val="21"/>
        </w:rPr>
      </w:pPr>
      <w:r>
        <w:rPr>
          <w:rFonts w:ascii="Arial Narrow" w:hAnsi="Arial Narrow" w:cs="Times New Roman"/>
          <w:b/>
          <w:bCs/>
          <w:sz w:val="21"/>
          <w:szCs w:val="21"/>
        </w:rPr>
        <w:lastRenderedPageBreak/>
        <w:t xml:space="preserve">Príloha č. 2: Zoznam subdodávateľov </w:t>
      </w:r>
    </w:p>
    <w:p w14:paraId="0D135B1F" w14:textId="77777777" w:rsidR="0071024F" w:rsidRDefault="0071024F">
      <w:pPr>
        <w:rPr>
          <w:rFonts w:ascii="Arial Narrow" w:hAnsi="Arial Narrow" w:cs="Times New Roman"/>
          <w:b/>
          <w:bCs/>
          <w:sz w:val="21"/>
          <w:szCs w:val="21"/>
        </w:rPr>
      </w:pPr>
    </w:p>
    <w:p w14:paraId="3A9B6364" w14:textId="77777777" w:rsidR="0071024F" w:rsidRDefault="0071024F">
      <w:pPr>
        <w:rPr>
          <w:rFonts w:ascii="Arial Narrow" w:hAnsi="Arial Narrow" w:cs="Times New Roman"/>
          <w:b/>
          <w:bCs/>
          <w:sz w:val="21"/>
          <w:szCs w:val="21"/>
        </w:rPr>
      </w:pPr>
    </w:p>
    <w:p w14:paraId="7640D6D4" w14:textId="77777777" w:rsidR="0071024F" w:rsidRDefault="00000000">
      <w:pPr>
        <w:autoSpaceDE w:val="0"/>
        <w:autoSpaceDN w:val="0"/>
        <w:adjustRightInd w:val="0"/>
        <w:jc w:val="both"/>
        <w:rPr>
          <w:rFonts w:ascii="Arial Narrow" w:hAnsi="Arial Narrow" w:cs="Times New Roman"/>
          <w:b/>
          <w:bCs/>
          <w:sz w:val="21"/>
          <w:szCs w:val="21"/>
        </w:rPr>
      </w:pPr>
      <w:r>
        <w:rPr>
          <w:rFonts w:ascii="Arial Narrow" w:hAnsi="Arial Narrow" w:cs="Times New Roman"/>
          <w:sz w:val="21"/>
          <w:szCs w:val="21"/>
        </w:rPr>
        <w:t>Na predmete zmluvy:</w:t>
      </w:r>
    </w:p>
    <w:p w14:paraId="307E8B9C" w14:textId="77777777" w:rsidR="0071024F" w:rsidRDefault="00000000">
      <w:pPr>
        <w:jc w:val="both"/>
        <w:rPr>
          <w:rFonts w:ascii="Arial Narrow" w:hAnsi="Arial Narrow" w:cs="Times New Roman"/>
          <w:sz w:val="21"/>
          <w:szCs w:val="21"/>
        </w:rPr>
      </w:pPr>
      <w:r>
        <w:rPr>
          <w:rFonts w:ascii="Arial Narrow" w:hAnsi="Arial Narrow" w:cs="Times New Roman"/>
          <w:sz w:val="21"/>
          <w:szCs w:val="21"/>
        </w:rPr>
        <w:fldChar w:fldCharType="begin">
          <w:ffData>
            <w:name w:val=""/>
            <w:enabled/>
            <w:calcOnExit w:val="0"/>
            <w:checkBox>
              <w:sizeAuto/>
              <w:default w:val="0"/>
            </w:checkBox>
          </w:ffData>
        </w:fldChar>
      </w:r>
      <w:r>
        <w:rPr>
          <w:rFonts w:ascii="Arial Narrow" w:hAnsi="Arial Narrow" w:cs="Times New Roman"/>
          <w:sz w:val="21"/>
          <w:szCs w:val="21"/>
        </w:rPr>
        <w:instrText xml:space="preserve"> FORMCHECKBOX </w:instrText>
      </w:r>
      <w:r>
        <w:rPr>
          <w:rFonts w:ascii="Arial Narrow" w:hAnsi="Arial Narrow" w:cs="Times New Roman"/>
          <w:sz w:val="21"/>
          <w:szCs w:val="21"/>
        </w:rPr>
      </w:r>
      <w:r>
        <w:rPr>
          <w:rFonts w:ascii="Arial Narrow" w:hAnsi="Arial Narrow" w:cs="Times New Roman"/>
          <w:sz w:val="21"/>
          <w:szCs w:val="21"/>
        </w:rPr>
        <w:fldChar w:fldCharType="separate"/>
      </w:r>
      <w:r>
        <w:rPr>
          <w:rFonts w:ascii="Arial Narrow" w:hAnsi="Arial Narrow" w:cs="Times New Roman"/>
          <w:sz w:val="21"/>
          <w:szCs w:val="21"/>
        </w:rPr>
        <w:fldChar w:fldCharType="end"/>
      </w:r>
      <w:r>
        <w:rPr>
          <w:rFonts w:ascii="Arial Narrow" w:hAnsi="Arial Narrow" w:cs="Times New Roman"/>
          <w:sz w:val="21"/>
          <w:szCs w:val="21"/>
        </w:rPr>
        <w:t xml:space="preserve"> sa nebudú podieľať subdodávatelia a celý predmet zákazky dodávateľ uskutoční vlastnými kapacitami </w:t>
      </w:r>
    </w:p>
    <w:p w14:paraId="01BEBE9C" w14:textId="77777777" w:rsidR="0071024F" w:rsidRDefault="00000000">
      <w:pPr>
        <w:jc w:val="both"/>
        <w:rPr>
          <w:rFonts w:ascii="Arial Narrow" w:hAnsi="Arial Narrow" w:cs="Times New Roman"/>
          <w:sz w:val="21"/>
          <w:szCs w:val="21"/>
        </w:rPr>
      </w:pPr>
      <w:r>
        <w:rPr>
          <w:rFonts w:ascii="Arial Narrow" w:hAnsi="Arial Narrow" w:cs="Times New Roman"/>
          <w:sz w:val="21"/>
          <w:szCs w:val="21"/>
        </w:rPr>
        <w:fldChar w:fldCharType="begin">
          <w:ffData>
            <w:name w:val=""/>
            <w:enabled/>
            <w:calcOnExit w:val="0"/>
            <w:checkBox>
              <w:sizeAuto/>
              <w:default w:val="0"/>
            </w:checkBox>
          </w:ffData>
        </w:fldChar>
      </w:r>
      <w:r>
        <w:rPr>
          <w:rFonts w:ascii="Arial Narrow" w:hAnsi="Arial Narrow" w:cs="Times New Roman"/>
          <w:sz w:val="21"/>
          <w:szCs w:val="21"/>
        </w:rPr>
        <w:instrText xml:space="preserve"> FORMCHECKBOX </w:instrText>
      </w:r>
      <w:r>
        <w:rPr>
          <w:rFonts w:ascii="Arial Narrow" w:hAnsi="Arial Narrow" w:cs="Times New Roman"/>
          <w:sz w:val="21"/>
          <w:szCs w:val="21"/>
        </w:rPr>
      </w:r>
      <w:r>
        <w:rPr>
          <w:rFonts w:ascii="Arial Narrow" w:hAnsi="Arial Narrow" w:cs="Times New Roman"/>
          <w:sz w:val="21"/>
          <w:szCs w:val="21"/>
        </w:rPr>
        <w:fldChar w:fldCharType="separate"/>
      </w:r>
      <w:r>
        <w:rPr>
          <w:rFonts w:ascii="Arial Narrow" w:hAnsi="Arial Narrow" w:cs="Times New Roman"/>
          <w:sz w:val="21"/>
          <w:szCs w:val="21"/>
        </w:rPr>
        <w:fldChar w:fldCharType="end"/>
      </w:r>
      <w:r>
        <w:rPr>
          <w:rFonts w:ascii="Arial Narrow" w:hAnsi="Arial Narrow" w:cs="Times New Roman"/>
          <w:sz w:val="21"/>
          <w:szCs w:val="21"/>
        </w:rPr>
        <w:t xml:space="preserve"> sa budú podieľať nasledovní subdodávatelia:</w:t>
      </w:r>
    </w:p>
    <w:p w14:paraId="0DA31F79" w14:textId="77777777" w:rsidR="0071024F" w:rsidRDefault="0071024F">
      <w:pPr>
        <w:tabs>
          <w:tab w:val="left" w:pos="851"/>
          <w:tab w:val="left" w:pos="6660"/>
        </w:tabs>
        <w:rPr>
          <w:rFonts w:ascii="Arial Narrow" w:hAnsi="Arial Narrow" w:cs="Times New Roman"/>
          <w:b/>
          <w:sz w:val="21"/>
          <w:szCs w:val="21"/>
        </w:rPr>
      </w:pPr>
    </w:p>
    <w:p w14:paraId="45FB0C4C" w14:textId="77777777" w:rsidR="0071024F"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Subdodávateľ č. 1</w:t>
      </w:r>
    </w:p>
    <w:p w14:paraId="4B1397F3" w14:textId="77777777" w:rsidR="0071024F" w:rsidRDefault="0071024F">
      <w:pPr>
        <w:tabs>
          <w:tab w:val="left" w:pos="851"/>
          <w:tab w:val="left" w:pos="6660"/>
        </w:tabs>
        <w:rPr>
          <w:rFonts w:ascii="Arial Narrow" w:hAnsi="Arial Narrow" w:cs="Times New Roman"/>
          <w:b/>
          <w:sz w:val="21"/>
          <w:szCs w:val="21"/>
        </w:rPr>
      </w:pPr>
    </w:p>
    <w:tbl>
      <w:tblPr>
        <w:tblStyle w:val="Mriekatabuky"/>
        <w:tblW w:w="0" w:type="auto"/>
        <w:tblLook w:val="04A0" w:firstRow="1" w:lastRow="0" w:firstColumn="1" w:lastColumn="0" w:noHBand="0" w:noVBand="1"/>
      </w:tblPr>
      <w:tblGrid>
        <w:gridCol w:w="3964"/>
        <w:gridCol w:w="5240"/>
      </w:tblGrid>
      <w:tr w:rsidR="0071024F" w14:paraId="3943CECB" w14:textId="77777777">
        <w:tc>
          <w:tcPr>
            <w:tcW w:w="3964" w:type="dxa"/>
            <w:tcBorders>
              <w:top w:val="single" w:sz="4" w:space="0" w:color="auto"/>
              <w:left w:val="single" w:sz="4" w:space="0" w:color="auto"/>
              <w:bottom w:val="single" w:sz="4" w:space="0" w:color="auto"/>
              <w:right w:val="single" w:sz="4" w:space="0" w:color="auto"/>
            </w:tcBorders>
            <w:hideMark/>
          </w:tcPr>
          <w:p w14:paraId="49B92509" w14:textId="77777777" w:rsidR="0071024F"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Obchodné meno/názov:</w:t>
            </w:r>
          </w:p>
        </w:tc>
        <w:tc>
          <w:tcPr>
            <w:tcW w:w="5240" w:type="dxa"/>
            <w:tcBorders>
              <w:top w:val="single" w:sz="4" w:space="0" w:color="auto"/>
              <w:left w:val="single" w:sz="4" w:space="0" w:color="auto"/>
              <w:bottom w:val="single" w:sz="4" w:space="0" w:color="auto"/>
              <w:right w:val="single" w:sz="4" w:space="0" w:color="auto"/>
            </w:tcBorders>
          </w:tcPr>
          <w:p w14:paraId="5ECEA95A" w14:textId="77777777" w:rsidR="0071024F" w:rsidRDefault="0071024F">
            <w:pPr>
              <w:tabs>
                <w:tab w:val="left" w:pos="851"/>
                <w:tab w:val="left" w:pos="6660"/>
              </w:tabs>
              <w:rPr>
                <w:rFonts w:ascii="Arial Narrow" w:hAnsi="Arial Narrow" w:cs="Times New Roman"/>
                <w:sz w:val="21"/>
                <w:szCs w:val="21"/>
              </w:rPr>
            </w:pPr>
          </w:p>
        </w:tc>
      </w:tr>
      <w:tr w:rsidR="0071024F" w14:paraId="2C8A718A" w14:textId="77777777">
        <w:tc>
          <w:tcPr>
            <w:tcW w:w="3964" w:type="dxa"/>
            <w:tcBorders>
              <w:top w:val="single" w:sz="4" w:space="0" w:color="auto"/>
              <w:left w:val="single" w:sz="4" w:space="0" w:color="auto"/>
              <w:bottom w:val="single" w:sz="4" w:space="0" w:color="auto"/>
              <w:right w:val="single" w:sz="4" w:space="0" w:color="auto"/>
            </w:tcBorders>
            <w:hideMark/>
          </w:tcPr>
          <w:p w14:paraId="79610734" w14:textId="77777777" w:rsidR="0071024F"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Sídlo/miesto podnikania:</w:t>
            </w:r>
          </w:p>
        </w:tc>
        <w:tc>
          <w:tcPr>
            <w:tcW w:w="5240" w:type="dxa"/>
            <w:tcBorders>
              <w:top w:val="single" w:sz="4" w:space="0" w:color="auto"/>
              <w:left w:val="single" w:sz="4" w:space="0" w:color="auto"/>
              <w:bottom w:val="single" w:sz="4" w:space="0" w:color="auto"/>
              <w:right w:val="single" w:sz="4" w:space="0" w:color="auto"/>
            </w:tcBorders>
          </w:tcPr>
          <w:p w14:paraId="1A5E3E58" w14:textId="77777777" w:rsidR="0071024F" w:rsidRDefault="0071024F">
            <w:pPr>
              <w:tabs>
                <w:tab w:val="left" w:pos="851"/>
                <w:tab w:val="left" w:pos="6660"/>
              </w:tabs>
              <w:rPr>
                <w:rFonts w:ascii="Arial Narrow" w:hAnsi="Arial Narrow" w:cs="Times New Roman"/>
                <w:sz w:val="21"/>
                <w:szCs w:val="21"/>
              </w:rPr>
            </w:pPr>
          </w:p>
        </w:tc>
      </w:tr>
      <w:tr w:rsidR="0071024F" w14:paraId="7C6A30B9" w14:textId="77777777">
        <w:tc>
          <w:tcPr>
            <w:tcW w:w="3964" w:type="dxa"/>
            <w:tcBorders>
              <w:top w:val="single" w:sz="4" w:space="0" w:color="auto"/>
              <w:left w:val="single" w:sz="4" w:space="0" w:color="auto"/>
              <w:bottom w:val="single" w:sz="4" w:space="0" w:color="auto"/>
              <w:right w:val="single" w:sz="4" w:space="0" w:color="auto"/>
            </w:tcBorders>
            <w:hideMark/>
          </w:tcPr>
          <w:p w14:paraId="56327E1E" w14:textId="77777777" w:rsidR="0071024F"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IČO:</w:t>
            </w:r>
          </w:p>
        </w:tc>
        <w:tc>
          <w:tcPr>
            <w:tcW w:w="5240" w:type="dxa"/>
            <w:tcBorders>
              <w:top w:val="single" w:sz="4" w:space="0" w:color="auto"/>
              <w:left w:val="single" w:sz="4" w:space="0" w:color="auto"/>
              <w:bottom w:val="single" w:sz="4" w:space="0" w:color="auto"/>
              <w:right w:val="single" w:sz="4" w:space="0" w:color="auto"/>
            </w:tcBorders>
          </w:tcPr>
          <w:p w14:paraId="6A1D2D92" w14:textId="77777777" w:rsidR="0071024F" w:rsidRDefault="0071024F">
            <w:pPr>
              <w:tabs>
                <w:tab w:val="left" w:pos="851"/>
                <w:tab w:val="left" w:pos="6660"/>
              </w:tabs>
              <w:rPr>
                <w:rFonts w:ascii="Arial Narrow" w:hAnsi="Arial Narrow" w:cs="Times New Roman"/>
                <w:sz w:val="21"/>
                <w:szCs w:val="21"/>
              </w:rPr>
            </w:pPr>
          </w:p>
        </w:tc>
      </w:tr>
      <w:tr w:rsidR="0071024F" w14:paraId="0801E4EF" w14:textId="77777777">
        <w:tc>
          <w:tcPr>
            <w:tcW w:w="3964" w:type="dxa"/>
            <w:tcBorders>
              <w:top w:val="single" w:sz="4" w:space="0" w:color="auto"/>
              <w:left w:val="single" w:sz="4" w:space="0" w:color="auto"/>
              <w:bottom w:val="single" w:sz="4" w:space="0" w:color="auto"/>
              <w:right w:val="single" w:sz="4" w:space="0" w:color="auto"/>
            </w:tcBorders>
            <w:hideMark/>
          </w:tcPr>
          <w:p w14:paraId="10DC1E9F" w14:textId="77777777" w:rsidR="0071024F"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Predmet subdodávok:</w:t>
            </w:r>
          </w:p>
        </w:tc>
        <w:tc>
          <w:tcPr>
            <w:tcW w:w="5240" w:type="dxa"/>
            <w:tcBorders>
              <w:top w:val="single" w:sz="4" w:space="0" w:color="auto"/>
              <w:left w:val="single" w:sz="4" w:space="0" w:color="auto"/>
              <w:bottom w:val="single" w:sz="4" w:space="0" w:color="auto"/>
              <w:right w:val="single" w:sz="4" w:space="0" w:color="auto"/>
            </w:tcBorders>
          </w:tcPr>
          <w:p w14:paraId="678F8583" w14:textId="77777777" w:rsidR="0071024F" w:rsidRDefault="0071024F">
            <w:pPr>
              <w:tabs>
                <w:tab w:val="left" w:pos="851"/>
                <w:tab w:val="left" w:pos="6660"/>
              </w:tabs>
              <w:rPr>
                <w:rFonts w:ascii="Arial Narrow" w:hAnsi="Arial Narrow" w:cs="Times New Roman"/>
                <w:sz w:val="21"/>
                <w:szCs w:val="21"/>
              </w:rPr>
            </w:pPr>
          </w:p>
        </w:tc>
      </w:tr>
      <w:tr w:rsidR="0071024F" w14:paraId="43109C0E" w14:textId="77777777">
        <w:tc>
          <w:tcPr>
            <w:tcW w:w="3964" w:type="dxa"/>
            <w:tcBorders>
              <w:top w:val="single" w:sz="4" w:space="0" w:color="auto"/>
              <w:left w:val="single" w:sz="4" w:space="0" w:color="auto"/>
              <w:bottom w:val="single" w:sz="4" w:space="0" w:color="auto"/>
              <w:right w:val="single" w:sz="4" w:space="0" w:color="auto"/>
            </w:tcBorders>
            <w:hideMark/>
          </w:tcPr>
          <w:p w14:paraId="4BB85F58" w14:textId="77777777" w:rsidR="0071024F"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Podiel subdodávok v percentách*:</w:t>
            </w:r>
          </w:p>
        </w:tc>
        <w:tc>
          <w:tcPr>
            <w:tcW w:w="5240" w:type="dxa"/>
            <w:tcBorders>
              <w:top w:val="single" w:sz="4" w:space="0" w:color="auto"/>
              <w:left w:val="single" w:sz="4" w:space="0" w:color="auto"/>
              <w:bottom w:val="single" w:sz="4" w:space="0" w:color="auto"/>
              <w:right w:val="single" w:sz="4" w:space="0" w:color="auto"/>
            </w:tcBorders>
          </w:tcPr>
          <w:p w14:paraId="7B2E877C" w14:textId="77777777" w:rsidR="0071024F" w:rsidRDefault="0071024F">
            <w:pPr>
              <w:tabs>
                <w:tab w:val="left" w:pos="851"/>
                <w:tab w:val="left" w:pos="6660"/>
              </w:tabs>
              <w:rPr>
                <w:rFonts w:ascii="Arial Narrow" w:hAnsi="Arial Narrow" w:cs="Times New Roman"/>
                <w:sz w:val="21"/>
                <w:szCs w:val="21"/>
              </w:rPr>
            </w:pPr>
          </w:p>
        </w:tc>
      </w:tr>
      <w:tr w:rsidR="0071024F" w14:paraId="6D073B89" w14:textId="77777777">
        <w:tc>
          <w:tcPr>
            <w:tcW w:w="3964" w:type="dxa"/>
            <w:tcBorders>
              <w:top w:val="single" w:sz="4" w:space="0" w:color="auto"/>
              <w:left w:val="single" w:sz="4" w:space="0" w:color="auto"/>
              <w:bottom w:val="single" w:sz="4" w:space="0" w:color="auto"/>
              <w:right w:val="single" w:sz="4" w:space="0" w:color="auto"/>
            </w:tcBorders>
            <w:hideMark/>
          </w:tcPr>
          <w:p w14:paraId="6F3F903D" w14:textId="77777777" w:rsidR="0071024F" w:rsidRDefault="00000000">
            <w:pPr>
              <w:rPr>
                <w:rFonts w:ascii="Arial Narrow" w:hAnsi="Arial Narrow" w:cs="Times New Roman"/>
                <w:b/>
                <w:sz w:val="21"/>
                <w:szCs w:val="21"/>
              </w:rPr>
            </w:pPr>
            <w:r>
              <w:rPr>
                <w:rFonts w:ascii="Arial Narrow" w:hAnsi="Arial Narrow" w:cs="Times New Roman"/>
                <w:b/>
                <w:sz w:val="21"/>
                <w:szCs w:val="21"/>
              </w:rPr>
              <w:t>Meno a priezvisko osoby oprávnenej konať za subdodávateľa:</w:t>
            </w:r>
          </w:p>
        </w:tc>
        <w:tc>
          <w:tcPr>
            <w:tcW w:w="5240" w:type="dxa"/>
            <w:tcBorders>
              <w:top w:val="single" w:sz="4" w:space="0" w:color="auto"/>
              <w:left w:val="single" w:sz="4" w:space="0" w:color="auto"/>
              <w:bottom w:val="single" w:sz="4" w:space="0" w:color="auto"/>
              <w:right w:val="single" w:sz="4" w:space="0" w:color="auto"/>
            </w:tcBorders>
          </w:tcPr>
          <w:p w14:paraId="748D551D" w14:textId="77777777" w:rsidR="0071024F" w:rsidRDefault="0071024F">
            <w:pPr>
              <w:tabs>
                <w:tab w:val="left" w:pos="851"/>
                <w:tab w:val="left" w:pos="6660"/>
              </w:tabs>
              <w:rPr>
                <w:rFonts w:ascii="Arial Narrow" w:hAnsi="Arial Narrow" w:cs="Times New Roman"/>
                <w:sz w:val="21"/>
                <w:szCs w:val="21"/>
              </w:rPr>
            </w:pPr>
          </w:p>
        </w:tc>
      </w:tr>
      <w:tr w:rsidR="0071024F" w14:paraId="4CA4D2EB" w14:textId="77777777">
        <w:tc>
          <w:tcPr>
            <w:tcW w:w="3964" w:type="dxa"/>
            <w:tcBorders>
              <w:top w:val="single" w:sz="4" w:space="0" w:color="auto"/>
              <w:left w:val="single" w:sz="4" w:space="0" w:color="auto"/>
              <w:bottom w:val="single" w:sz="4" w:space="0" w:color="auto"/>
              <w:right w:val="single" w:sz="4" w:space="0" w:color="auto"/>
            </w:tcBorders>
            <w:hideMark/>
          </w:tcPr>
          <w:p w14:paraId="4983D64E" w14:textId="77777777" w:rsidR="0071024F"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Adresa trvalého pobytu:</w:t>
            </w:r>
          </w:p>
        </w:tc>
        <w:tc>
          <w:tcPr>
            <w:tcW w:w="5240" w:type="dxa"/>
            <w:tcBorders>
              <w:top w:val="single" w:sz="4" w:space="0" w:color="auto"/>
              <w:left w:val="single" w:sz="4" w:space="0" w:color="auto"/>
              <w:bottom w:val="single" w:sz="4" w:space="0" w:color="auto"/>
              <w:right w:val="single" w:sz="4" w:space="0" w:color="auto"/>
            </w:tcBorders>
          </w:tcPr>
          <w:p w14:paraId="61C13897" w14:textId="77777777" w:rsidR="0071024F" w:rsidRDefault="0071024F">
            <w:pPr>
              <w:tabs>
                <w:tab w:val="left" w:pos="851"/>
                <w:tab w:val="left" w:pos="6660"/>
              </w:tabs>
              <w:rPr>
                <w:rFonts w:ascii="Arial Narrow" w:hAnsi="Arial Narrow" w:cs="Times New Roman"/>
                <w:sz w:val="21"/>
                <w:szCs w:val="21"/>
              </w:rPr>
            </w:pPr>
          </w:p>
        </w:tc>
      </w:tr>
      <w:tr w:rsidR="0071024F" w14:paraId="249B59B0" w14:textId="77777777">
        <w:tc>
          <w:tcPr>
            <w:tcW w:w="3964" w:type="dxa"/>
            <w:tcBorders>
              <w:top w:val="single" w:sz="4" w:space="0" w:color="auto"/>
              <w:left w:val="single" w:sz="4" w:space="0" w:color="auto"/>
              <w:bottom w:val="single" w:sz="4" w:space="0" w:color="auto"/>
              <w:right w:val="single" w:sz="4" w:space="0" w:color="auto"/>
            </w:tcBorders>
            <w:hideMark/>
          </w:tcPr>
          <w:p w14:paraId="6A3C67F2" w14:textId="77777777" w:rsidR="0071024F"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Dátum narodenia:</w:t>
            </w:r>
          </w:p>
        </w:tc>
        <w:tc>
          <w:tcPr>
            <w:tcW w:w="5240" w:type="dxa"/>
            <w:tcBorders>
              <w:top w:val="single" w:sz="4" w:space="0" w:color="auto"/>
              <w:left w:val="single" w:sz="4" w:space="0" w:color="auto"/>
              <w:bottom w:val="single" w:sz="4" w:space="0" w:color="auto"/>
              <w:right w:val="single" w:sz="4" w:space="0" w:color="auto"/>
            </w:tcBorders>
          </w:tcPr>
          <w:p w14:paraId="2A6CA24E" w14:textId="77777777" w:rsidR="0071024F" w:rsidRDefault="0071024F">
            <w:pPr>
              <w:tabs>
                <w:tab w:val="left" w:pos="851"/>
                <w:tab w:val="left" w:pos="6660"/>
              </w:tabs>
              <w:rPr>
                <w:rFonts w:ascii="Arial Narrow" w:hAnsi="Arial Narrow" w:cs="Times New Roman"/>
                <w:sz w:val="21"/>
                <w:szCs w:val="21"/>
              </w:rPr>
            </w:pPr>
          </w:p>
        </w:tc>
      </w:tr>
    </w:tbl>
    <w:p w14:paraId="76CC761F" w14:textId="77777777" w:rsidR="0071024F" w:rsidRDefault="0071024F">
      <w:pPr>
        <w:tabs>
          <w:tab w:val="left" w:pos="851"/>
          <w:tab w:val="left" w:pos="6660"/>
        </w:tabs>
        <w:rPr>
          <w:rFonts w:ascii="Arial Narrow" w:hAnsi="Arial Narrow" w:cs="Times New Roman"/>
          <w:sz w:val="21"/>
          <w:szCs w:val="21"/>
        </w:rPr>
      </w:pPr>
    </w:p>
    <w:p w14:paraId="1CDC8484" w14:textId="77777777" w:rsidR="0071024F" w:rsidRDefault="00000000">
      <w:pPr>
        <w:jc w:val="both"/>
        <w:rPr>
          <w:rFonts w:ascii="Arial Narrow" w:hAnsi="Arial Narrow" w:cs="Times New Roman"/>
          <w:sz w:val="21"/>
          <w:szCs w:val="21"/>
        </w:rPr>
      </w:pPr>
      <w:r>
        <w:rPr>
          <w:rFonts w:ascii="Arial Narrow" w:hAnsi="Arial Narrow" w:cs="Times New Roman"/>
          <w:sz w:val="21"/>
          <w:szCs w:val="21"/>
        </w:rPr>
        <w:t xml:space="preserve">V Bratislave, dňa </w:t>
      </w:r>
      <w:r>
        <w:rPr>
          <w:rFonts w:ascii="Arial Narrow" w:hAnsi="Arial Narrow" w:cs="Times New Roman"/>
          <w:color w:val="FF0000"/>
          <w:sz w:val="21"/>
          <w:szCs w:val="21"/>
        </w:rPr>
        <w:t xml:space="preserve">DD.MM.RRRR </w:t>
      </w:r>
      <w:r>
        <w:rPr>
          <w:rFonts w:ascii="Arial Narrow" w:hAnsi="Arial Narrow" w:cs="Times New Roman"/>
          <w:sz w:val="21"/>
          <w:szCs w:val="21"/>
        </w:rPr>
        <w:tab/>
      </w:r>
      <w:r>
        <w:rPr>
          <w:rFonts w:ascii="Arial Narrow" w:hAnsi="Arial Narrow" w:cs="Times New Roman"/>
          <w:sz w:val="21"/>
          <w:szCs w:val="21"/>
        </w:rPr>
        <w:tab/>
      </w:r>
      <w:r>
        <w:rPr>
          <w:rFonts w:ascii="Arial Narrow" w:hAnsi="Arial Narrow" w:cs="Times New Roman"/>
          <w:sz w:val="21"/>
          <w:szCs w:val="21"/>
        </w:rPr>
        <w:tab/>
      </w:r>
      <w:r>
        <w:rPr>
          <w:rFonts w:ascii="Arial Narrow" w:hAnsi="Arial Narrow" w:cs="Times New Roman"/>
          <w:sz w:val="21"/>
          <w:szCs w:val="21"/>
        </w:rPr>
        <w:tab/>
      </w:r>
    </w:p>
    <w:p w14:paraId="52D47C2A" w14:textId="77777777" w:rsidR="0071024F" w:rsidRDefault="0071024F">
      <w:pPr>
        <w:jc w:val="both"/>
        <w:rPr>
          <w:rFonts w:ascii="Arial Narrow" w:hAnsi="Arial Narrow" w:cs="Times New Roman"/>
          <w:sz w:val="21"/>
          <w:szCs w:val="21"/>
        </w:rPr>
      </w:pPr>
    </w:p>
    <w:p w14:paraId="3CAC4AA6" w14:textId="77777777" w:rsidR="0071024F" w:rsidRDefault="0071024F">
      <w:pPr>
        <w:jc w:val="both"/>
        <w:rPr>
          <w:rFonts w:ascii="Arial Narrow" w:hAnsi="Arial Narrow" w:cs="Times New Roman"/>
          <w:sz w:val="21"/>
          <w:szCs w:val="21"/>
        </w:rPr>
      </w:pPr>
    </w:p>
    <w:p w14:paraId="38B891A8" w14:textId="77777777" w:rsidR="0071024F" w:rsidRDefault="0071024F">
      <w:pPr>
        <w:jc w:val="both"/>
        <w:rPr>
          <w:rFonts w:ascii="Arial Narrow" w:hAnsi="Arial Narrow" w:cs="Times New Roman"/>
          <w:sz w:val="21"/>
          <w:szCs w:val="21"/>
        </w:rPr>
      </w:pPr>
    </w:p>
    <w:p w14:paraId="1BB89B39" w14:textId="77777777" w:rsidR="0071024F" w:rsidRDefault="0071024F">
      <w:pPr>
        <w:jc w:val="both"/>
        <w:rPr>
          <w:rFonts w:ascii="Arial Narrow" w:hAnsi="Arial Narrow" w:cs="Times New Roman"/>
          <w:sz w:val="21"/>
          <w:szCs w:val="21"/>
        </w:rPr>
      </w:pPr>
    </w:p>
    <w:p w14:paraId="14278E3C" w14:textId="77777777" w:rsidR="0071024F" w:rsidRDefault="0071024F">
      <w:pPr>
        <w:jc w:val="both"/>
        <w:rPr>
          <w:rFonts w:ascii="Arial Narrow" w:hAnsi="Arial Narrow" w:cs="Times New Roman"/>
          <w:sz w:val="21"/>
          <w:szCs w:val="21"/>
        </w:rPr>
      </w:pPr>
    </w:p>
    <w:p w14:paraId="4C8853EF" w14:textId="77777777" w:rsidR="0071024F" w:rsidRDefault="00000000">
      <w:pPr>
        <w:ind w:left="4254" w:firstLine="709"/>
        <w:jc w:val="both"/>
        <w:rPr>
          <w:rFonts w:ascii="Arial Narrow" w:hAnsi="Arial Narrow" w:cs="Times New Roman"/>
          <w:sz w:val="21"/>
          <w:szCs w:val="21"/>
        </w:rPr>
      </w:pPr>
      <w:r>
        <w:rPr>
          <w:rFonts w:ascii="Arial Narrow" w:hAnsi="Arial Narrow" w:cs="Times New Roman"/>
          <w:sz w:val="21"/>
          <w:szCs w:val="21"/>
        </w:rPr>
        <w:t xml:space="preserve">....................................................................  </w:t>
      </w:r>
    </w:p>
    <w:p w14:paraId="2508E43F" w14:textId="77777777" w:rsidR="0071024F" w:rsidRDefault="00000000">
      <w:pPr>
        <w:ind w:left="2836" w:firstLine="709"/>
        <w:jc w:val="both"/>
        <w:rPr>
          <w:rFonts w:ascii="Arial Narrow" w:hAnsi="Arial Narrow" w:cs="Times New Roman"/>
          <w:sz w:val="21"/>
          <w:szCs w:val="21"/>
        </w:rPr>
      </w:pPr>
      <w:r>
        <w:rPr>
          <w:rFonts w:ascii="Arial Narrow" w:hAnsi="Arial Narrow" w:cs="Times New Roman"/>
          <w:sz w:val="21"/>
          <w:szCs w:val="21"/>
        </w:rPr>
        <w:t xml:space="preserve">    </w:t>
      </w:r>
      <w:r>
        <w:rPr>
          <w:rFonts w:ascii="Arial Narrow" w:hAnsi="Arial Narrow" w:cs="Times New Roman"/>
          <w:sz w:val="21"/>
          <w:szCs w:val="21"/>
        </w:rPr>
        <w:tab/>
      </w:r>
      <w:r>
        <w:rPr>
          <w:rFonts w:ascii="Arial Narrow" w:hAnsi="Arial Narrow" w:cs="Times New Roman"/>
          <w:sz w:val="21"/>
          <w:szCs w:val="21"/>
        </w:rPr>
        <w:tab/>
        <w:t xml:space="preserve">  </w:t>
      </w:r>
      <w:r>
        <w:rPr>
          <w:rFonts w:ascii="Arial Narrow" w:hAnsi="Arial Narrow" w:cs="Times New Roman"/>
          <w:sz w:val="21"/>
          <w:szCs w:val="21"/>
        </w:rPr>
        <w:tab/>
        <w:t xml:space="preserve">          </w:t>
      </w:r>
      <w:r>
        <w:rPr>
          <w:rFonts w:ascii="Arial Narrow" w:eastAsia="Times New Roman" w:hAnsi="Arial Narrow" w:cs="Segoe UI"/>
          <w:sz w:val="21"/>
          <w:szCs w:val="21"/>
          <w:lang w:bidi="ar-SA"/>
        </w:rPr>
        <w:t>Meno a priezvisko</w:t>
      </w:r>
    </w:p>
    <w:p w14:paraId="6129185B" w14:textId="77777777" w:rsidR="0071024F" w:rsidRDefault="00000000">
      <w:pPr>
        <w:ind w:left="4956" w:firstLine="708"/>
        <w:rPr>
          <w:rFonts w:ascii="Arial Narrow" w:hAnsi="Arial Narrow" w:cs="Times New Roman"/>
          <w:sz w:val="21"/>
          <w:szCs w:val="21"/>
        </w:rPr>
      </w:pPr>
      <w:r>
        <w:rPr>
          <w:rFonts w:ascii="Arial Narrow" w:eastAsia="Times New Roman" w:hAnsi="Arial Narrow" w:cs="Segoe UI"/>
          <w:sz w:val="21"/>
          <w:szCs w:val="21"/>
          <w:lang w:bidi="ar-SA"/>
        </w:rPr>
        <w:t xml:space="preserve">                  funkcia</w:t>
      </w:r>
    </w:p>
    <w:p w14:paraId="0098423D" w14:textId="77777777" w:rsidR="0071024F" w:rsidRDefault="0071024F">
      <w:pPr>
        <w:jc w:val="both"/>
        <w:rPr>
          <w:rFonts w:ascii="Arial Narrow" w:eastAsia="Calibri" w:hAnsi="Arial Narrow" w:cs="Times New Roman"/>
          <w:sz w:val="21"/>
          <w:szCs w:val="21"/>
          <w:lang w:eastAsia="cs-CZ"/>
        </w:rPr>
      </w:pPr>
    </w:p>
    <w:p w14:paraId="6C31D634" w14:textId="77777777" w:rsidR="0071024F" w:rsidRDefault="0071024F">
      <w:pPr>
        <w:jc w:val="both"/>
        <w:rPr>
          <w:rFonts w:ascii="Arial Narrow" w:eastAsia="Calibri" w:hAnsi="Arial Narrow" w:cs="Times New Roman"/>
          <w:sz w:val="21"/>
          <w:szCs w:val="21"/>
          <w:lang w:eastAsia="cs-CZ"/>
        </w:rPr>
      </w:pPr>
    </w:p>
    <w:p w14:paraId="4EF38400" w14:textId="77777777" w:rsidR="0071024F" w:rsidRDefault="0071024F">
      <w:pPr>
        <w:jc w:val="both"/>
        <w:rPr>
          <w:rFonts w:ascii="Arial Narrow" w:eastAsia="Calibri" w:hAnsi="Arial Narrow" w:cs="Times New Roman"/>
          <w:sz w:val="21"/>
          <w:szCs w:val="21"/>
          <w:lang w:eastAsia="cs-CZ"/>
        </w:rPr>
      </w:pPr>
    </w:p>
    <w:p w14:paraId="6F1BC3CC" w14:textId="77777777" w:rsidR="0071024F" w:rsidRDefault="0071024F">
      <w:pPr>
        <w:jc w:val="both"/>
        <w:rPr>
          <w:rFonts w:ascii="Arial Narrow" w:eastAsia="Calibri" w:hAnsi="Arial Narrow" w:cs="Times New Roman"/>
          <w:sz w:val="21"/>
          <w:szCs w:val="21"/>
          <w:lang w:eastAsia="cs-CZ"/>
        </w:rPr>
      </w:pPr>
    </w:p>
    <w:p w14:paraId="1733541C" w14:textId="77777777" w:rsidR="0071024F" w:rsidRDefault="0071024F">
      <w:pPr>
        <w:jc w:val="both"/>
        <w:rPr>
          <w:rFonts w:ascii="Arial Narrow" w:eastAsia="Calibri" w:hAnsi="Arial Narrow" w:cs="Times New Roman"/>
          <w:sz w:val="21"/>
          <w:szCs w:val="21"/>
          <w:lang w:eastAsia="cs-CZ"/>
        </w:rPr>
      </w:pPr>
    </w:p>
    <w:p w14:paraId="272E7856" w14:textId="77777777" w:rsidR="0071024F" w:rsidRDefault="0071024F">
      <w:pPr>
        <w:jc w:val="both"/>
        <w:rPr>
          <w:rFonts w:ascii="Arial Narrow" w:eastAsia="Calibri" w:hAnsi="Arial Narrow" w:cs="Times New Roman"/>
          <w:sz w:val="21"/>
          <w:szCs w:val="21"/>
          <w:lang w:eastAsia="cs-CZ"/>
        </w:rPr>
      </w:pPr>
    </w:p>
    <w:p w14:paraId="3CCB3DA1" w14:textId="77777777" w:rsidR="0071024F" w:rsidRDefault="0071024F">
      <w:pPr>
        <w:jc w:val="both"/>
        <w:rPr>
          <w:rFonts w:ascii="Arial Narrow" w:eastAsia="Calibri" w:hAnsi="Arial Narrow" w:cs="Times New Roman"/>
          <w:sz w:val="21"/>
          <w:szCs w:val="21"/>
          <w:lang w:eastAsia="cs-CZ"/>
        </w:rPr>
      </w:pPr>
    </w:p>
    <w:p w14:paraId="5C0820C7" w14:textId="77777777" w:rsidR="0071024F" w:rsidRDefault="00000000">
      <w:pPr>
        <w:jc w:val="both"/>
        <w:rPr>
          <w:rFonts w:ascii="Arial Narrow" w:eastAsia="Calibri" w:hAnsi="Arial Narrow" w:cs="Times New Roman"/>
          <w:sz w:val="21"/>
          <w:szCs w:val="21"/>
          <w:lang w:eastAsia="cs-CZ"/>
        </w:rPr>
      </w:pPr>
      <w:r>
        <w:rPr>
          <w:rFonts w:ascii="Arial Narrow" w:eastAsia="Calibri" w:hAnsi="Arial Narrow" w:cs="Times New Roman"/>
          <w:sz w:val="21"/>
          <w:szCs w:val="21"/>
          <w:lang w:eastAsia="cs-CZ"/>
        </w:rPr>
        <w:t xml:space="preserve">Pozn.: V zmysle § 2 ods. 5 písm. e) zákona o verejnom obstarávaní </w:t>
      </w:r>
      <w:r>
        <w:rPr>
          <w:rFonts w:ascii="Arial Narrow" w:eastAsia="Calibri" w:hAnsi="Arial Narrow" w:cs="Times New Roman"/>
          <w:b/>
          <w:bCs/>
          <w:sz w:val="21"/>
          <w:szCs w:val="21"/>
          <w:lang w:eastAsia="cs-CZ"/>
        </w:rPr>
        <w:t>je subdodávateľom hospodársky subjekt, ktorý uzavrie alebo uzavrel s úspešným uchádzačom písomnú odplatnú zmluvu na plnenie určitej časti zákazky.</w:t>
      </w:r>
    </w:p>
    <w:p w14:paraId="3EDE6396" w14:textId="77777777" w:rsidR="0071024F" w:rsidRDefault="00000000">
      <w:pPr>
        <w:tabs>
          <w:tab w:val="left" w:pos="851"/>
          <w:tab w:val="left" w:pos="6660"/>
        </w:tabs>
        <w:jc w:val="both"/>
        <w:rPr>
          <w:rFonts w:ascii="Arial Narrow" w:eastAsia="Calibri" w:hAnsi="Arial Narrow" w:cs="Times New Roman"/>
          <w:sz w:val="21"/>
          <w:szCs w:val="21"/>
          <w:lang w:eastAsia="cs-CZ"/>
        </w:rPr>
      </w:pPr>
      <w:r>
        <w:rPr>
          <w:rFonts w:ascii="Arial Narrow" w:eastAsia="Calibri" w:hAnsi="Arial Narrow" w:cs="Times New Roman"/>
          <w:sz w:val="21"/>
          <w:szCs w:val="21"/>
          <w:lang w:eastAsia="cs-CZ"/>
        </w:rPr>
        <w:t>*Percentuálny podiel plnenia subdodávateľom vyjadrený v pomere k celkovej kúpnej cene v eurách s DPH.</w:t>
      </w:r>
    </w:p>
    <w:p w14:paraId="749F3D8B" w14:textId="77777777" w:rsidR="0071024F" w:rsidRDefault="0071024F">
      <w:pPr>
        <w:tabs>
          <w:tab w:val="left" w:pos="851"/>
          <w:tab w:val="left" w:pos="6660"/>
        </w:tabs>
        <w:jc w:val="both"/>
        <w:rPr>
          <w:rFonts w:ascii="Arial Narrow" w:eastAsia="Calibri" w:hAnsi="Arial Narrow" w:cs="Times New Roman"/>
          <w:sz w:val="21"/>
          <w:szCs w:val="21"/>
          <w:lang w:eastAsia="cs-CZ"/>
        </w:rPr>
      </w:pPr>
    </w:p>
    <w:sectPr w:rsidR="0071024F">
      <w:headerReference w:type="default" r:id="rId12"/>
      <w:footerReference w:type="default" r:id="rId13"/>
      <w:pgSz w:w="11909" w:h="16840" w:code="9"/>
      <w:pgMar w:top="403" w:right="852" w:bottom="567" w:left="1134" w:header="364"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14672" w14:textId="77777777" w:rsidR="00762ADC" w:rsidRDefault="00762ADC">
      <w:r>
        <w:separator/>
      </w:r>
    </w:p>
  </w:endnote>
  <w:endnote w:type="continuationSeparator" w:id="0">
    <w:p w14:paraId="768344A0" w14:textId="77777777" w:rsidR="00762ADC" w:rsidRDefault="00762ADC">
      <w:r>
        <w:continuationSeparator/>
      </w:r>
    </w:p>
  </w:endnote>
  <w:endnote w:type="continuationNotice" w:id="1">
    <w:p w14:paraId="24F474C4" w14:textId="77777777" w:rsidR="00762ADC" w:rsidRDefault="00762A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Body)">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0245864"/>
      <w:docPartObj>
        <w:docPartGallery w:val="Page Numbers (Bottom of Page)"/>
        <w:docPartUnique/>
      </w:docPartObj>
    </w:sdtPr>
    <w:sdtEndPr>
      <w:rPr>
        <w:rFonts w:ascii="Arial Narrow" w:hAnsi="Arial Narrow"/>
        <w:sz w:val="21"/>
        <w:szCs w:val="21"/>
      </w:rPr>
    </w:sdtEndPr>
    <w:sdtContent>
      <w:p w14:paraId="3AC53C6D" w14:textId="77777777" w:rsidR="0071024F" w:rsidRDefault="00000000">
        <w:pPr>
          <w:pStyle w:val="Pta"/>
          <w:jc w:val="right"/>
          <w:rPr>
            <w:rFonts w:ascii="Arial Narrow" w:hAnsi="Arial Narrow"/>
            <w:sz w:val="21"/>
            <w:szCs w:val="21"/>
          </w:rPr>
        </w:pPr>
        <w:r>
          <w:rPr>
            <w:rFonts w:ascii="Arial Narrow" w:hAnsi="Arial Narrow"/>
            <w:sz w:val="21"/>
            <w:szCs w:val="21"/>
          </w:rPr>
          <w:fldChar w:fldCharType="begin"/>
        </w:r>
        <w:r>
          <w:rPr>
            <w:rFonts w:ascii="Arial Narrow" w:hAnsi="Arial Narrow"/>
            <w:sz w:val="21"/>
            <w:szCs w:val="21"/>
          </w:rPr>
          <w:instrText>PAGE   \* MERGEFORMAT</w:instrText>
        </w:r>
        <w:r>
          <w:rPr>
            <w:rFonts w:ascii="Arial Narrow" w:hAnsi="Arial Narrow"/>
            <w:sz w:val="21"/>
            <w:szCs w:val="21"/>
          </w:rPr>
          <w:fldChar w:fldCharType="separate"/>
        </w:r>
        <w:r>
          <w:rPr>
            <w:rFonts w:ascii="Arial Narrow" w:hAnsi="Arial Narrow"/>
            <w:noProof/>
            <w:sz w:val="21"/>
            <w:szCs w:val="21"/>
          </w:rPr>
          <w:t>4</w:t>
        </w:r>
        <w:r>
          <w:rPr>
            <w:rFonts w:ascii="Arial Narrow" w:hAnsi="Arial Narrow"/>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2C595" w14:textId="77777777" w:rsidR="00762ADC" w:rsidRDefault="00762ADC">
      <w:r>
        <w:separator/>
      </w:r>
    </w:p>
  </w:footnote>
  <w:footnote w:type="continuationSeparator" w:id="0">
    <w:p w14:paraId="0096FDD6" w14:textId="77777777" w:rsidR="00762ADC" w:rsidRDefault="00762ADC">
      <w:r>
        <w:continuationSeparator/>
      </w:r>
    </w:p>
  </w:footnote>
  <w:footnote w:type="continuationNotice" w:id="1">
    <w:p w14:paraId="541CF2CC" w14:textId="77777777" w:rsidR="00762ADC" w:rsidRDefault="00762ADC"/>
  </w:footnote>
  <w:footnote w:id="2">
    <w:p w14:paraId="26D6FBAD" w14:textId="77777777" w:rsidR="0071024F" w:rsidRDefault="00000000">
      <w:pPr>
        <w:pStyle w:val="Textpoznmkypodiarou"/>
        <w:rPr>
          <w:rFonts w:ascii="Arial Narrow" w:hAnsi="Arial Narrow"/>
          <w:sz w:val="21"/>
          <w:szCs w:val="21"/>
        </w:rPr>
      </w:pPr>
      <w:r>
        <w:rPr>
          <w:rStyle w:val="Odkaznapoznmkupodiarou"/>
          <w:rFonts w:ascii="Arial Narrow" w:hAnsi="Arial Narrow"/>
          <w:sz w:val="21"/>
          <w:szCs w:val="21"/>
        </w:rPr>
        <w:footnoteRef/>
      </w:r>
      <w:r>
        <w:rPr>
          <w:rFonts w:ascii="Arial Narrow" w:hAnsi="Arial Narrow"/>
          <w:sz w:val="21"/>
          <w:szCs w:val="21"/>
        </w:rPr>
        <w:t xml:space="preserve"> </w:t>
      </w:r>
      <w:r>
        <w:rPr>
          <w:rFonts w:ascii="Arial Narrow" w:hAnsi="Arial Narrow"/>
          <w:color w:val="FF0000"/>
          <w:sz w:val="21"/>
          <w:szCs w:val="21"/>
        </w:rPr>
        <w:t>Uchádzač ponechá relevantné znenia podľa obsahu ponuky.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45CBF" w14:textId="77777777" w:rsidR="0071024F" w:rsidRDefault="00000000">
    <w:pPr>
      <w:pStyle w:val="Zkladntext20"/>
      <w:tabs>
        <w:tab w:val="left" w:pos="5670"/>
      </w:tabs>
      <w:spacing w:after="240"/>
      <w:jc w:val="center"/>
      <w:rPr>
        <w:rFonts w:ascii="Arial Narrow" w:hAnsi="Arial Narrow"/>
        <w:sz w:val="21"/>
        <w:szCs w:val="21"/>
      </w:rPr>
    </w:pPr>
    <w:r>
      <w:rPr>
        <w:rFonts w:ascii="Arial Narrow" w:hAnsi="Arial Narrow"/>
        <w:sz w:val="21"/>
        <w:szCs w:val="21"/>
      </w:rPr>
      <w:tab/>
      <w:t xml:space="preserve">Číslo zmluvy: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373BE"/>
    <w:multiLevelType w:val="multilevel"/>
    <w:tmpl w:val="E250D610"/>
    <w:lvl w:ilvl="0">
      <w:start w:val="6"/>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ascii="Arial Narrow" w:hAnsi="Arial Narrow" w:hint="default"/>
        <w:b w:val="0"/>
        <w:sz w:val="21"/>
        <w:szCs w:val="21"/>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060B110D"/>
    <w:multiLevelType w:val="multilevel"/>
    <w:tmpl w:val="A6825D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367A51"/>
    <w:multiLevelType w:val="hybridMultilevel"/>
    <w:tmpl w:val="7F36E26C"/>
    <w:lvl w:ilvl="0" w:tplc="041B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15:restartNumberingAfterBreak="0">
    <w:nsid w:val="0AB9074C"/>
    <w:multiLevelType w:val="multilevel"/>
    <w:tmpl w:val="C8A87FA8"/>
    <w:lvl w:ilvl="0">
      <w:start w:val="1"/>
      <w:numFmt w:val="decimal"/>
      <w:lvlText w:val="%1."/>
      <w:lvlJc w:val="left"/>
      <w:pPr>
        <w:ind w:left="360" w:hanging="360"/>
      </w:pPr>
      <w:rPr>
        <w:rFonts w:hint="default"/>
        <w:b/>
        <w:bCs w:val="0"/>
      </w:rPr>
    </w:lvl>
    <w:lvl w:ilvl="1">
      <w:start w:val="1"/>
      <w:numFmt w:val="decimal"/>
      <w:pStyle w:val="Zoznam"/>
      <w:lvlText w:val="%1.%2."/>
      <w:lvlJc w:val="left"/>
      <w:pPr>
        <w:ind w:left="792" w:hanging="432"/>
      </w:pPr>
      <w:rPr>
        <w:b w:val="0"/>
        <w:bCs w:val="0"/>
        <w:color w:val="auto"/>
      </w:rPr>
    </w:lvl>
    <w:lvl w:ilvl="2">
      <w:start w:val="1"/>
      <w:numFmt w:val="decimal"/>
      <w:pStyle w:val="111ListSP"/>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1B7026"/>
    <w:multiLevelType w:val="hybridMultilevel"/>
    <w:tmpl w:val="4F780D04"/>
    <w:lvl w:ilvl="0" w:tplc="041B000F">
      <w:start w:val="1"/>
      <w:numFmt w:val="decimal"/>
      <w:lvlText w:val="%1."/>
      <w:lvlJc w:val="left"/>
      <w:pPr>
        <w:ind w:left="513" w:hanging="360"/>
      </w:p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5" w15:restartNumberingAfterBreak="0">
    <w:nsid w:val="118268D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2F5637"/>
    <w:multiLevelType w:val="hybridMultilevel"/>
    <w:tmpl w:val="F5066784"/>
    <w:lvl w:ilvl="0" w:tplc="EB826F52">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3160DF"/>
    <w:multiLevelType w:val="multilevel"/>
    <w:tmpl w:val="62A265C2"/>
    <w:lvl w:ilvl="0">
      <w:start w:val="1"/>
      <w:numFmt w:val="decimal"/>
      <w:isLgl/>
      <w:lvlText w:val="%1."/>
      <w:lvlJc w:val="left"/>
      <w:pPr>
        <w:ind w:left="1069" w:hanging="709"/>
      </w:pPr>
      <w:rPr>
        <w:rFonts w:ascii="Arial Narrow" w:hAnsi="Arial Narrow" w:hint="default"/>
        <w:b w:val="0"/>
        <w:bCs w:val="0"/>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15:restartNumberingAfterBreak="0">
    <w:nsid w:val="14A373DE"/>
    <w:multiLevelType w:val="multilevel"/>
    <w:tmpl w:val="E250D610"/>
    <w:lvl w:ilvl="0">
      <w:start w:val="6"/>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ascii="Arial Narrow" w:hAnsi="Arial Narrow" w:hint="default"/>
        <w:b w:val="0"/>
        <w:sz w:val="21"/>
        <w:szCs w:val="21"/>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15:restartNumberingAfterBreak="0">
    <w:nsid w:val="170718E7"/>
    <w:multiLevelType w:val="hybridMultilevel"/>
    <w:tmpl w:val="C32AA35E"/>
    <w:lvl w:ilvl="0" w:tplc="83389C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953D5B"/>
    <w:multiLevelType w:val="multilevel"/>
    <w:tmpl w:val="861ED75C"/>
    <w:lvl w:ilvl="0">
      <w:start w:val="1"/>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Letter"/>
      <w:lvlText w:val="%6)"/>
      <w:lvlJc w:val="left"/>
      <w:pPr>
        <w:ind w:left="3338" w:hanging="360"/>
      </w:pPr>
      <w:rPr>
        <w:rFonts w:ascii="Arial Narrow" w:eastAsia="Times New Roman" w:hAnsi="Arial Narrow" w:cs="Arial" w:hint="default"/>
        <w:b w:val="0"/>
        <w:bCs w:val="0"/>
        <w:i w:val="0"/>
        <w:iCs w:val="0"/>
        <w:smallCaps w:val="0"/>
        <w:strike w:val="0"/>
        <w:color w:val="000000"/>
        <w:spacing w:val="0"/>
        <w:w w:val="100"/>
        <w:position w:val="0"/>
        <w:sz w:val="21"/>
        <w:szCs w:val="21"/>
        <w:u w:val="none"/>
        <w:lang w:val="sk-SK" w:eastAsia="sk-SK" w:bidi="sk-SK"/>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 w15:restartNumberingAfterBreak="0">
    <w:nsid w:val="1CBD22F2"/>
    <w:multiLevelType w:val="hybridMultilevel"/>
    <w:tmpl w:val="6448BD8C"/>
    <w:lvl w:ilvl="0" w:tplc="2F2648AC">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4E46FC6"/>
    <w:multiLevelType w:val="multilevel"/>
    <w:tmpl w:val="EC74C38E"/>
    <w:lvl w:ilvl="0">
      <w:start w:val="1"/>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15:restartNumberingAfterBreak="0">
    <w:nsid w:val="289471DE"/>
    <w:multiLevelType w:val="multilevel"/>
    <w:tmpl w:val="F0BE2F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szCs w:val="20"/>
      </w:rPr>
    </w:lvl>
    <w:lvl w:ilvl="2">
      <w:start w:val="1"/>
      <w:numFmt w:val="lowerLetter"/>
      <w:lvlText w:val="%3)"/>
      <w:lvlJc w:val="left"/>
      <w:pPr>
        <w:tabs>
          <w:tab w:val="num" w:pos="1224"/>
        </w:tabs>
        <w:ind w:left="1224" w:hanging="504"/>
      </w:pPr>
      <w:rPr>
        <w:rFonts w:ascii="Arial" w:eastAsia="Times New Roman" w:hAnsi="Arial" w:cs="Arial"/>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C5CC5"/>
    <w:multiLevelType w:val="hybridMultilevel"/>
    <w:tmpl w:val="8E607908"/>
    <w:lvl w:ilvl="0" w:tplc="041B000F">
      <w:start w:val="1"/>
      <w:numFmt w:val="decimal"/>
      <w:lvlText w:val="%1."/>
      <w:lvlJc w:val="left"/>
      <w:pPr>
        <w:ind w:left="153" w:hanging="360"/>
      </w:pPr>
    </w:lvl>
    <w:lvl w:ilvl="1" w:tplc="041B0019" w:tentative="1">
      <w:start w:val="1"/>
      <w:numFmt w:val="lowerLetter"/>
      <w:lvlText w:val="%2."/>
      <w:lvlJc w:val="left"/>
      <w:pPr>
        <w:ind w:left="873" w:hanging="360"/>
      </w:pPr>
    </w:lvl>
    <w:lvl w:ilvl="2" w:tplc="041B001B" w:tentative="1">
      <w:start w:val="1"/>
      <w:numFmt w:val="lowerRoman"/>
      <w:lvlText w:val="%3."/>
      <w:lvlJc w:val="right"/>
      <w:pPr>
        <w:ind w:left="1593" w:hanging="180"/>
      </w:pPr>
    </w:lvl>
    <w:lvl w:ilvl="3" w:tplc="041B000F" w:tentative="1">
      <w:start w:val="1"/>
      <w:numFmt w:val="decimal"/>
      <w:lvlText w:val="%4."/>
      <w:lvlJc w:val="left"/>
      <w:pPr>
        <w:ind w:left="2313" w:hanging="360"/>
      </w:pPr>
    </w:lvl>
    <w:lvl w:ilvl="4" w:tplc="041B0019" w:tentative="1">
      <w:start w:val="1"/>
      <w:numFmt w:val="lowerLetter"/>
      <w:lvlText w:val="%5."/>
      <w:lvlJc w:val="left"/>
      <w:pPr>
        <w:ind w:left="3033" w:hanging="360"/>
      </w:pPr>
    </w:lvl>
    <w:lvl w:ilvl="5" w:tplc="041B001B" w:tentative="1">
      <w:start w:val="1"/>
      <w:numFmt w:val="lowerRoman"/>
      <w:lvlText w:val="%6."/>
      <w:lvlJc w:val="right"/>
      <w:pPr>
        <w:ind w:left="3753" w:hanging="180"/>
      </w:pPr>
    </w:lvl>
    <w:lvl w:ilvl="6" w:tplc="041B000F" w:tentative="1">
      <w:start w:val="1"/>
      <w:numFmt w:val="decimal"/>
      <w:lvlText w:val="%7."/>
      <w:lvlJc w:val="left"/>
      <w:pPr>
        <w:ind w:left="4473" w:hanging="360"/>
      </w:pPr>
    </w:lvl>
    <w:lvl w:ilvl="7" w:tplc="041B0019" w:tentative="1">
      <w:start w:val="1"/>
      <w:numFmt w:val="lowerLetter"/>
      <w:lvlText w:val="%8."/>
      <w:lvlJc w:val="left"/>
      <w:pPr>
        <w:ind w:left="5193" w:hanging="360"/>
      </w:pPr>
    </w:lvl>
    <w:lvl w:ilvl="8" w:tplc="041B001B" w:tentative="1">
      <w:start w:val="1"/>
      <w:numFmt w:val="lowerRoman"/>
      <w:lvlText w:val="%9."/>
      <w:lvlJc w:val="right"/>
      <w:pPr>
        <w:ind w:left="5913" w:hanging="180"/>
      </w:pPr>
    </w:lvl>
  </w:abstractNum>
  <w:abstractNum w:abstractNumId="15" w15:restartNumberingAfterBreak="0">
    <w:nsid w:val="2B464C21"/>
    <w:multiLevelType w:val="multilevel"/>
    <w:tmpl w:val="2DE8A1A4"/>
    <w:styleLink w:val="tl2U"/>
    <w:lvl w:ilvl="0">
      <w:start w:val="1"/>
      <w:numFmt w:val="decimal"/>
      <w:isLgl/>
      <w:lvlText w:val="%1."/>
      <w:lvlJc w:val="left"/>
      <w:pPr>
        <w:ind w:left="1069" w:hanging="709"/>
      </w:pPr>
      <w:rPr>
        <w:rFonts w:ascii="Times New Roman" w:hAnsi="Times New Roman" w:hint="default"/>
        <w:sz w:val="22"/>
      </w:rPr>
    </w:lvl>
    <w:lvl w:ilvl="1">
      <w:start w:val="1"/>
      <w:numFmt w:val="lowerLetter"/>
      <w:pStyle w:val="Cisl2U"/>
      <w:isLgl/>
      <w:lvlText w:val="%1.%2"/>
      <w:lvlJc w:val="left"/>
      <w:pPr>
        <w:ind w:left="709" w:hanging="709"/>
      </w:pPr>
      <w:rPr>
        <w:rFonts w:ascii="Times New Roman" w:hAnsi="Times New Roman"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6" w15:restartNumberingAfterBreak="0">
    <w:nsid w:val="2CDE7D67"/>
    <w:multiLevelType w:val="multilevel"/>
    <w:tmpl w:val="6B9A8264"/>
    <w:styleLink w:val="tlZoz1"/>
    <w:lvl w:ilvl="0">
      <w:start w:val="1"/>
      <w:numFmt w:val="decimal"/>
      <w:isLgl/>
      <w:lvlText w:val="%1."/>
      <w:lvlJc w:val="left"/>
      <w:pPr>
        <w:ind w:left="1418" w:hanging="1418"/>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D066D86"/>
    <w:multiLevelType w:val="multilevel"/>
    <w:tmpl w:val="CA94175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ascii="Arial" w:hAnsi="Arial" w:cs="Arial"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2DBE0BBF"/>
    <w:multiLevelType w:val="multilevel"/>
    <w:tmpl w:val="68169648"/>
    <w:lvl w:ilvl="0">
      <w:start w:val="4"/>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6"/>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2F5054D7"/>
    <w:multiLevelType w:val="multilevel"/>
    <w:tmpl w:val="B25294CA"/>
    <w:lvl w:ilvl="0">
      <w:start w:val="1"/>
      <w:numFmt w:val="decimal"/>
      <w:lvlText w:val="%1."/>
      <w:lvlJc w:val="left"/>
      <w:pPr>
        <w:ind w:left="720" w:hanging="360"/>
      </w:pPr>
      <w:rPr>
        <w:rFonts w:ascii="Times New Roman" w:hAnsi="Times New Roman" w:hint="default"/>
        <w:b w:val="0"/>
        <w:bCs/>
        <w:sz w:val="24"/>
      </w:rPr>
    </w:lvl>
    <w:lvl w:ilvl="1">
      <w:start w:val="1"/>
      <w:numFmt w:val="decimal"/>
      <w:lvlText w:val="19.%2."/>
      <w:lvlJc w:val="left"/>
      <w:pPr>
        <w:ind w:left="7448" w:hanging="360"/>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0AA1D8B"/>
    <w:multiLevelType w:val="multilevel"/>
    <w:tmpl w:val="E250D610"/>
    <w:lvl w:ilvl="0">
      <w:start w:val="6"/>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ascii="Arial Narrow" w:hAnsi="Arial Narrow" w:hint="default"/>
        <w:b w:val="0"/>
        <w:sz w:val="21"/>
        <w:szCs w:val="21"/>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15:restartNumberingAfterBreak="0">
    <w:nsid w:val="324C44A5"/>
    <w:multiLevelType w:val="multilevel"/>
    <w:tmpl w:val="B64298AC"/>
    <w:name w:val="AAaa"/>
    <w:lvl w:ilvl="0">
      <w:start w:val="1"/>
      <w:numFmt w:val="decimal"/>
      <w:lvlText w:val="%1."/>
      <w:lvlJc w:val="left"/>
      <w:pPr>
        <w:ind w:left="360" w:hanging="360"/>
      </w:pPr>
      <w:rPr>
        <w:rFonts w:hint="default"/>
      </w:rPr>
    </w:lvl>
    <w:lvl w:ilvl="1">
      <w:start w:val="1"/>
      <w:numFmt w:val="decimal"/>
      <w:pStyle w:val="Zoznam2"/>
      <w:lvlText w:val="%1.%2."/>
      <w:lvlJc w:val="left"/>
      <w:pPr>
        <w:ind w:left="737" w:hanging="737"/>
      </w:pPr>
      <w:rPr>
        <w:rFonts w:hint="default"/>
      </w:rPr>
    </w:lvl>
    <w:lvl w:ilvl="2">
      <w:start w:val="1"/>
      <w:numFmt w:val="decimal"/>
      <w:pStyle w:val="List3rdlevel"/>
      <w:lvlText w:val="%1.%2.%3."/>
      <w:lvlJc w:val="left"/>
      <w:pPr>
        <w:ind w:left="1224" w:hanging="504"/>
      </w:pPr>
      <w:rPr>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67E3518"/>
    <w:multiLevelType w:val="multilevel"/>
    <w:tmpl w:val="7C82185E"/>
    <w:lvl w:ilvl="0">
      <w:start w:val="1"/>
      <w:numFmt w:val="lowerLetter"/>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1"/>
        <w:szCs w:val="2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ED81C2F"/>
    <w:multiLevelType w:val="hybridMultilevel"/>
    <w:tmpl w:val="C32AA3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F5D211E"/>
    <w:multiLevelType w:val="hybridMultilevel"/>
    <w:tmpl w:val="2B3A9B54"/>
    <w:lvl w:ilvl="0" w:tplc="923A3068">
      <w:start w:val="1"/>
      <w:numFmt w:val="decimal"/>
      <w:lvlText w:val="1.%1."/>
      <w:lvlJc w:val="left"/>
      <w:pPr>
        <w:ind w:left="720" w:hanging="360"/>
      </w:pPr>
      <w:rPr>
        <w:rFonts w:hint="default"/>
        <w:b w:val="0"/>
        <w:sz w:val="21"/>
        <w:szCs w:val="2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AA3A6B"/>
    <w:multiLevelType w:val="multilevel"/>
    <w:tmpl w:val="DA2EC4F6"/>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1"/>
        <w:szCs w:val="21"/>
        <w:u w:val="none"/>
        <w:shd w:val="clear" w:color="auto" w:fill="auto"/>
        <w:lang w:val="cs-CZ" w:eastAsia="cs-CZ" w:bidi="cs-CZ"/>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1"/>
        <w:szCs w:val="21"/>
        <w:u w:val="none"/>
        <w:shd w:val="clear" w:color="auto" w:fill="auto"/>
        <w:lang w:val="cs-CZ" w:eastAsia="cs-CZ" w:bidi="cs-CZ"/>
      </w:rPr>
    </w:lvl>
    <w:lvl w:ilvl="2">
      <w:start w:val="1"/>
      <w:numFmt w:val="decimal"/>
      <w:lvlText w:val="1.9.%3."/>
      <w:lvlJc w:val="left"/>
      <w:pPr>
        <w:ind w:left="360" w:hanging="360"/>
      </w:pPr>
      <w:rPr>
        <w:rFonts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5B3203"/>
    <w:multiLevelType w:val="multilevel"/>
    <w:tmpl w:val="6096DEFC"/>
    <w:name w:val="AODoc"/>
    <w:lvl w:ilvl="0">
      <w:start w:val="1"/>
      <w:numFmt w:val="none"/>
      <w:pStyle w:val="AODocTxt"/>
      <w:suff w:val="nothing"/>
      <w:lvlText w:val=""/>
      <w:lvlJc w:val="left"/>
      <w:pPr>
        <w:ind w:left="1800" w:firstLine="0"/>
      </w:pPr>
    </w:lvl>
    <w:lvl w:ilvl="1">
      <w:start w:val="1"/>
      <w:numFmt w:val="none"/>
      <w:pStyle w:val="AODocTxtL1"/>
      <w:suff w:val="nothing"/>
      <w:lvlText w:val=""/>
      <w:lvlJc w:val="left"/>
      <w:pPr>
        <w:ind w:left="2520" w:firstLine="0"/>
      </w:pPr>
    </w:lvl>
    <w:lvl w:ilvl="2">
      <w:start w:val="1"/>
      <w:numFmt w:val="none"/>
      <w:pStyle w:val="AODocTxtL2"/>
      <w:suff w:val="nothing"/>
      <w:lvlText w:val=""/>
      <w:lvlJc w:val="left"/>
      <w:pPr>
        <w:ind w:left="3240" w:firstLine="0"/>
      </w:pPr>
    </w:lvl>
    <w:lvl w:ilvl="3">
      <w:start w:val="1"/>
      <w:numFmt w:val="none"/>
      <w:pStyle w:val="AODocTxtL1"/>
      <w:suff w:val="nothing"/>
      <w:lvlText w:val=""/>
      <w:lvlJc w:val="left"/>
      <w:pPr>
        <w:ind w:left="3960" w:firstLine="0"/>
      </w:pPr>
    </w:lvl>
    <w:lvl w:ilvl="4">
      <w:start w:val="1"/>
      <w:numFmt w:val="none"/>
      <w:pStyle w:val="AODocTxtL2"/>
      <w:suff w:val="nothing"/>
      <w:lvlText w:val=""/>
      <w:lvlJc w:val="left"/>
      <w:pPr>
        <w:ind w:left="4680" w:firstLine="0"/>
      </w:pPr>
    </w:lvl>
    <w:lvl w:ilvl="5">
      <w:start w:val="1"/>
      <w:numFmt w:val="none"/>
      <w:suff w:val="nothing"/>
      <w:lvlText w:val=""/>
      <w:lvlJc w:val="left"/>
      <w:pPr>
        <w:ind w:left="5400" w:firstLine="0"/>
      </w:pPr>
    </w:lvl>
    <w:lvl w:ilvl="6">
      <w:start w:val="1"/>
      <w:numFmt w:val="none"/>
      <w:suff w:val="nothing"/>
      <w:lvlText w:val=""/>
      <w:lvlJc w:val="left"/>
      <w:pPr>
        <w:ind w:left="6120" w:firstLine="0"/>
      </w:pPr>
    </w:lvl>
    <w:lvl w:ilvl="7">
      <w:start w:val="1"/>
      <w:numFmt w:val="none"/>
      <w:suff w:val="nothing"/>
      <w:lvlText w:val=""/>
      <w:lvlJc w:val="left"/>
      <w:pPr>
        <w:ind w:left="6840" w:firstLine="0"/>
      </w:pPr>
    </w:lvl>
    <w:lvl w:ilvl="8">
      <w:start w:val="1"/>
      <w:numFmt w:val="none"/>
      <w:suff w:val="nothing"/>
      <w:lvlText w:val=""/>
      <w:lvlJc w:val="left"/>
      <w:pPr>
        <w:ind w:left="7560" w:firstLine="0"/>
      </w:pPr>
    </w:lvl>
  </w:abstractNum>
  <w:abstractNum w:abstractNumId="27" w15:restartNumberingAfterBreak="0">
    <w:nsid w:val="47BE18A5"/>
    <w:multiLevelType w:val="multilevel"/>
    <w:tmpl w:val="E250D610"/>
    <w:lvl w:ilvl="0">
      <w:start w:val="6"/>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ascii="Arial Narrow" w:hAnsi="Arial Narrow" w:hint="default"/>
        <w:b w:val="0"/>
        <w:sz w:val="21"/>
        <w:szCs w:val="21"/>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8" w15:restartNumberingAfterBreak="0">
    <w:nsid w:val="4F727F14"/>
    <w:multiLevelType w:val="hybridMultilevel"/>
    <w:tmpl w:val="E846752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FC33FDF"/>
    <w:multiLevelType w:val="multilevel"/>
    <w:tmpl w:val="CEEA61A8"/>
    <w:styleLink w:val="CurrentList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D14995"/>
    <w:multiLevelType w:val="multilevel"/>
    <w:tmpl w:val="207E0890"/>
    <w:lvl w:ilvl="0">
      <w:start w:val="3"/>
      <w:numFmt w:val="decimal"/>
      <w:lvlText w:val="%1"/>
      <w:lvlJc w:val="left"/>
      <w:pPr>
        <w:ind w:left="394" w:hanging="394"/>
      </w:pPr>
      <w:rPr>
        <w:rFonts w:hint="default"/>
      </w:rPr>
    </w:lvl>
    <w:lvl w:ilvl="1">
      <w:start w:val="6"/>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8061A79"/>
    <w:multiLevelType w:val="multilevel"/>
    <w:tmpl w:val="70C01320"/>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4C5F2C"/>
    <w:multiLevelType w:val="hybridMultilevel"/>
    <w:tmpl w:val="DD6E65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BCF5FD8"/>
    <w:multiLevelType w:val="multilevel"/>
    <w:tmpl w:val="A73C3376"/>
    <w:lvl w:ilvl="0">
      <w:start w:val="1"/>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ascii="Arial Narrow" w:hAnsi="Arial Narrow" w:hint="default"/>
        <w:b w:val="0"/>
        <w:sz w:val="21"/>
        <w:szCs w:val="21"/>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4" w15:restartNumberingAfterBreak="0">
    <w:nsid w:val="5F366486"/>
    <w:multiLevelType w:val="multilevel"/>
    <w:tmpl w:val="957A15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602D6309"/>
    <w:multiLevelType w:val="multilevel"/>
    <w:tmpl w:val="FC063DBA"/>
    <w:styleLink w:val="tl3U"/>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pStyle w:val="Cisl3U"/>
      <w:isLgl/>
      <w:lvlText w:val="%1.%2.%3"/>
      <w:lvlJc w:val="left"/>
      <w:pPr>
        <w:ind w:left="709" w:hanging="709"/>
      </w:pPr>
      <w:rPr>
        <w:rFonts w:ascii="Times New Roman" w:hAnsi="Times New Roman" w:hint="default"/>
        <w:sz w:val="20"/>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6" w15:restartNumberingAfterBreak="0">
    <w:nsid w:val="6B37692F"/>
    <w:multiLevelType w:val="multilevel"/>
    <w:tmpl w:val="80C22F3A"/>
    <w:lvl w:ilvl="0">
      <w:start w:val="1"/>
      <w:numFmt w:val="lowerLetter"/>
      <w:lvlText w:val="%1)"/>
      <w:lvlJc w:val="left"/>
      <w:pPr>
        <w:ind w:left="1069" w:hanging="709"/>
      </w:pPr>
      <w:rPr>
        <w:rFonts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7" w15:restartNumberingAfterBreak="0">
    <w:nsid w:val="6D047531"/>
    <w:multiLevelType w:val="hybridMultilevel"/>
    <w:tmpl w:val="66B6BF14"/>
    <w:lvl w:ilvl="0" w:tplc="6EA63E74">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6D3C7531"/>
    <w:multiLevelType w:val="hybridMultilevel"/>
    <w:tmpl w:val="6EE61006"/>
    <w:lvl w:ilvl="0" w:tplc="041B0017">
      <w:start w:val="1"/>
      <w:numFmt w:val="lowerLetter"/>
      <w:lvlText w:val="%1)"/>
      <w:lvlJc w:val="left"/>
      <w:pPr>
        <w:ind w:left="2700" w:hanging="360"/>
      </w:pPr>
    </w:lvl>
    <w:lvl w:ilvl="1" w:tplc="041B0019" w:tentative="1">
      <w:start w:val="1"/>
      <w:numFmt w:val="lowerLetter"/>
      <w:lvlText w:val="%2."/>
      <w:lvlJc w:val="left"/>
      <w:pPr>
        <w:ind w:left="3420" w:hanging="360"/>
      </w:pPr>
    </w:lvl>
    <w:lvl w:ilvl="2" w:tplc="041B001B" w:tentative="1">
      <w:start w:val="1"/>
      <w:numFmt w:val="lowerRoman"/>
      <w:lvlText w:val="%3."/>
      <w:lvlJc w:val="right"/>
      <w:pPr>
        <w:ind w:left="4140" w:hanging="180"/>
      </w:pPr>
    </w:lvl>
    <w:lvl w:ilvl="3" w:tplc="041B000F" w:tentative="1">
      <w:start w:val="1"/>
      <w:numFmt w:val="decimal"/>
      <w:lvlText w:val="%4."/>
      <w:lvlJc w:val="left"/>
      <w:pPr>
        <w:ind w:left="4860" w:hanging="360"/>
      </w:pPr>
    </w:lvl>
    <w:lvl w:ilvl="4" w:tplc="041B0019" w:tentative="1">
      <w:start w:val="1"/>
      <w:numFmt w:val="lowerLetter"/>
      <w:lvlText w:val="%5."/>
      <w:lvlJc w:val="left"/>
      <w:pPr>
        <w:ind w:left="5580" w:hanging="360"/>
      </w:pPr>
    </w:lvl>
    <w:lvl w:ilvl="5" w:tplc="041B001B" w:tentative="1">
      <w:start w:val="1"/>
      <w:numFmt w:val="lowerRoman"/>
      <w:lvlText w:val="%6."/>
      <w:lvlJc w:val="right"/>
      <w:pPr>
        <w:ind w:left="6300" w:hanging="180"/>
      </w:pPr>
    </w:lvl>
    <w:lvl w:ilvl="6" w:tplc="041B000F" w:tentative="1">
      <w:start w:val="1"/>
      <w:numFmt w:val="decimal"/>
      <w:lvlText w:val="%7."/>
      <w:lvlJc w:val="left"/>
      <w:pPr>
        <w:ind w:left="7020" w:hanging="360"/>
      </w:pPr>
    </w:lvl>
    <w:lvl w:ilvl="7" w:tplc="041B0019" w:tentative="1">
      <w:start w:val="1"/>
      <w:numFmt w:val="lowerLetter"/>
      <w:lvlText w:val="%8."/>
      <w:lvlJc w:val="left"/>
      <w:pPr>
        <w:ind w:left="7740" w:hanging="360"/>
      </w:pPr>
    </w:lvl>
    <w:lvl w:ilvl="8" w:tplc="041B001B" w:tentative="1">
      <w:start w:val="1"/>
      <w:numFmt w:val="lowerRoman"/>
      <w:lvlText w:val="%9."/>
      <w:lvlJc w:val="right"/>
      <w:pPr>
        <w:ind w:left="8460" w:hanging="180"/>
      </w:pPr>
    </w:lvl>
  </w:abstractNum>
  <w:abstractNum w:abstractNumId="39" w15:restartNumberingAfterBreak="0">
    <w:nsid w:val="6D633149"/>
    <w:multiLevelType w:val="hybridMultilevel"/>
    <w:tmpl w:val="AEEC0DAA"/>
    <w:lvl w:ilvl="0" w:tplc="078CFC82">
      <w:start w:val="1"/>
      <w:numFmt w:val="decimal"/>
      <w:lvlText w:val="%1."/>
      <w:lvlJc w:val="left"/>
      <w:pPr>
        <w:ind w:left="1249" w:hanging="889"/>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56357D"/>
    <w:multiLevelType w:val="hybridMultilevel"/>
    <w:tmpl w:val="80B8B534"/>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337020"/>
    <w:multiLevelType w:val="multilevel"/>
    <w:tmpl w:val="2B1E62DE"/>
    <w:lvl w:ilvl="0">
      <w:start w:val="3"/>
      <w:numFmt w:val="decimal"/>
      <w:pStyle w:val="Cisl1U"/>
      <w:isLgl/>
      <w:lvlText w:val="%1."/>
      <w:lvlJc w:val="left"/>
      <w:pPr>
        <w:ind w:left="709" w:hanging="709"/>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3F1464C"/>
    <w:multiLevelType w:val="hybridMultilevel"/>
    <w:tmpl w:val="A64E9A42"/>
    <w:lvl w:ilvl="0" w:tplc="53C4D766">
      <w:start w:val="1"/>
      <w:numFmt w:val="decimal"/>
      <w:pStyle w:val="slovanie3U"/>
      <w:lvlText w:val="%1."/>
      <w:lvlJc w:val="left"/>
      <w:pPr>
        <w:ind w:left="720" w:hanging="360"/>
      </w:pPr>
      <w:rPr>
        <w:rFonts w:ascii="Times New Roman" w:hAnsi="Times New Roman" w:hint="default"/>
        <w:b w:val="0"/>
        <w:i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97001CD"/>
    <w:multiLevelType w:val="multilevel"/>
    <w:tmpl w:val="8FF410AA"/>
    <w:lvl w:ilvl="0">
      <w:start w:val="1"/>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4" w15:restartNumberingAfterBreak="0">
    <w:nsid w:val="79AD2EC1"/>
    <w:multiLevelType w:val="multilevel"/>
    <w:tmpl w:val="19240018"/>
    <w:lvl w:ilvl="0">
      <w:start w:val="6"/>
      <w:numFmt w:val="decimal"/>
      <w:lvlText w:val="%1."/>
      <w:lvlJc w:val="left"/>
      <w:pPr>
        <w:ind w:left="360" w:hanging="360"/>
      </w:pPr>
      <w:rPr>
        <w:rFonts w:hint="default"/>
        <w:color w:val="auto"/>
      </w:rPr>
    </w:lvl>
    <w:lvl w:ilvl="1">
      <w:start w:val="1"/>
      <w:numFmt w:val="decimal"/>
      <w:lvlText w:val="4.%2"/>
      <w:lvlJc w:val="left"/>
      <w:pPr>
        <w:ind w:left="792" w:hanging="432"/>
      </w:pPr>
      <w:rPr>
        <w:rFonts w:hint="default"/>
        <w:b/>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45" w15:restartNumberingAfterBreak="0">
    <w:nsid w:val="7BC33DAE"/>
    <w:multiLevelType w:val="hybridMultilevel"/>
    <w:tmpl w:val="69903C12"/>
    <w:lvl w:ilvl="0" w:tplc="E6144C4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AB5C57"/>
    <w:multiLevelType w:val="hybridMultilevel"/>
    <w:tmpl w:val="2FDEA908"/>
    <w:lvl w:ilvl="0" w:tplc="4E28ED90">
      <w:start w:val="1"/>
      <w:numFmt w:val="decimal"/>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CDA389A">
      <w:start w:val="1"/>
      <w:numFmt w:val="lowerLetter"/>
      <w:lvlText w:val="%2)"/>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ED17C31"/>
    <w:multiLevelType w:val="hybridMultilevel"/>
    <w:tmpl w:val="5B948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8031233">
    <w:abstractNumId w:val="22"/>
  </w:num>
  <w:num w:numId="2" w16cid:durableId="1216116091">
    <w:abstractNumId w:val="42"/>
  </w:num>
  <w:num w:numId="3" w16cid:durableId="913777433">
    <w:abstractNumId w:val="16"/>
  </w:num>
  <w:num w:numId="4" w16cid:durableId="329797939">
    <w:abstractNumId w:val="41"/>
  </w:num>
  <w:num w:numId="5" w16cid:durableId="1460564658">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6" w16cid:durableId="1034573552">
    <w:abstractNumId w:val="35"/>
  </w:num>
  <w:num w:numId="7" w16cid:durableId="124398127">
    <w:abstractNumId w:val="7"/>
  </w:num>
  <w:num w:numId="8" w16cid:durableId="132330701">
    <w:abstractNumId w:val="15"/>
  </w:num>
  <w:num w:numId="9" w16cid:durableId="349797467">
    <w:abstractNumId w:val="47"/>
  </w:num>
  <w:num w:numId="10" w16cid:durableId="1318995089">
    <w:abstractNumId w:val="33"/>
  </w:num>
  <w:num w:numId="11" w16cid:durableId="221840080">
    <w:abstractNumId w:val="2"/>
  </w:num>
  <w:num w:numId="12" w16cid:durableId="710307017">
    <w:abstractNumId w:val="39"/>
  </w:num>
  <w:num w:numId="13" w16cid:durableId="25107329">
    <w:abstractNumId w:val="40"/>
  </w:num>
  <w:num w:numId="14" w16cid:durableId="384568891">
    <w:abstractNumId w:val="9"/>
  </w:num>
  <w:num w:numId="15" w16cid:durableId="1799372072">
    <w:abstractNumId w:val="12"/>
  </w:num>
  <w:num w:numId="16" w16cid:durableId="25957553">
    <w:abstractNumId w:val="38"/>
  </w:num>
  <w:num w:numId="17" w16cid:durableId="895241894">
    <w:abstractNumId w:val="10"/>
  </w:num>
  <w:num w:numId="18" w16cid:durableId="1535802700">
    <w:abstractNumId w:val="23"/>
  </w:num>
  <w:num w:numId="19" w16cid:durableId="1055590186">
    <w:abstractNumId w:val="29"/>
  </w:num>
  <w:num w:numId="20" w16cid:durableId="1728144542">
    <w:abstractNumId w:val="3"/>
  </w:num>
  <w:num w:numId="21" w16cid:durableId="811751217">
    <w:abstractNumId w:val="21"/>
  </w:num>
  <w:num w:numId="22" w16cid:durableId="636688309">
    <w:abstractNumId w:val="43"/>
  </w:num>
  <w:num w:numId="23" w16cid:durableId="21001324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83585295">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25" w16cid:durableId="2059696093">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26" w16cid:durableId="671570480">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27" w16cid:durableId="1959330793">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28" w16cid:durableId="451365676">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29" w16cid:durableId="2073188067">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30" w16cid:durableId="560599795">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31" w16cid:durableId="1965113484">
    <w:abstractNumId w:val="19"/>
  </w:num>
  <w:num w:numId="32" w16cid:durableId="348143054">
    <w:abstractNumId w:val="37"/>
  </w:num>
  <w:num w:numId="33" w16cid:durableId="1977300353">
    <w:abstractNumId w:val="18"/>
  </w:num>
  <w:num w:numId="34" w16cid:durableId="897520913">
    <w:abstractNumId w:val="44"/>
  </w:num>
  <w:num w:numId="35" w16cid:durableId="1545950020">
    <w:abstractNumId w:val="27"/>
  </w:num>
  <w:num w:numId="36" w16cid:durableId="1407847107">
    <w:abstractNumId w:val="8"/>
  </w:num>
  <w:num w:numId="37" w16cid:durableId="1786801265">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38" w16cid:durableId="439110654">
    <w:abstractNumId w:val="1"/>
  </w:num>
  <w:num w:numId="39" w16cid:durableId="1198004403">
    <w:abstractNumId w:val="25"/>
  </w:num>
  <w:num w:numId="40" w16cid:durableId="706758961">
    <w:abstractNumId w:val="45"/>
  </w:num>
  <w:num w:numId="41" w16cid:durableId="271131278">
    <w:abstractNumId w:val="34"/>
  </w:num>
  <w:num w:numId="42" w16cid:durableId="133378037">
    <w:abstractNumId w:val="13"/>
  </w:num>
  <w:num w:numId="43" w16cid:durableId="321398865">
    <w:abstractNumId w:val="17"/>
  </w:num>
  <w:num w:numId="44" w16cid:durableId="1866602396">
    <w:abstractNumId w:val="36"/>
  </w:num>
  <w:num w:numId="45" w16cid:durableId="2133668584">
    <w:abstractNumId w:val="30"/>
  </w:num>
  <w:num w:numId="46" w16cid:durableId="1098600076">
    <w:abstractNumId w:val="24"/>
  </w:num>
  <w:num w:numId="47" w16cid:durableId="861741912">
    <w:abstractNumId w:val="20"/>
  </w:num>
  <w:num w:numId="48" w16cid:durableId="2036691594">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49" w16cid:durableId="1719889341">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0" w16cid:durableId="1644894222">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1" w16cid:durableId="1672634894">
    <w:abstractNumId w:val="46"/>
  </w:num>
  <w:num w:numId="52" w16cid:durableId="510947754">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3" w16cid:durableId="759906201">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4" w16cid:durableId="879434839">
    <w:abstractNumId w:val="0"/>
  </w:num>
  <w:num w:numId="55" w16cid:durableId="465512161">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6" w16cid:durableId="1789003003">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7" w16cid:durableId="784884529">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8" w16cid:durableId="1609852252">
    <w:abstractNumId w:val="11"/>
  </w:num>
  <w:num w:numId="59" w16cid:durableId="1501431726">
    <w:abstractNumId w:val="24"/>
    <w:lvlOverride w:ilvl="0">
      <w:lvl w:ilvl="0" w:tplc="923A3068">
        <w:start w:val="1"/>
        <w:numFmt w:val="none"/>
        <w:lvlText w:val="1.5."/>
        <w:lvlJc w:val="left"/>
        <w:pPr>
          <w:ind w:left="720" w:hanging="360"/>
        </w:pPr>
        <w:rPr>
          <w:rFonts w:hint="default"/>
          <w:b w:val="0"/>
          <w:sz w:val="21"/>
          <w:szCs w:val="21"/>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60" w16cid:durableId="1461143154">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61" w16cid:durableId="1074543296">
    <w:abstractNumId w:val="14"/>
  </w:num>
  <w:num w:numId="62" w16cid:durableId="1092513348">
    <w:abstractNumId w:val="4"/>
  </w:num>
  <w:num w:numId="63" w16cid:durableId="217593340">
    <w:abstractNumId w:val="32"/>
  </w:num>
  <w:num w:numId="64" w16cid:durableId="519514449">
    <w:abstractNumId w:val="28"/>
  </w:num>
  <w:num w:numId="65" w16cid:durableId="107624323">
    <w:abstractNumId w:val="5"/>
  </w:num>
  <w:num w:numId="66" w16cid:durableId="1682393896">
    <w:abstractNumId w:val="31"/>
  </w:num>
  <w:num w:numId="67" w16cid:durableId="8255112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60122713">
    <w:abstractNumId w:val="6"/>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cela Turčanová">
    <w15:presenceInfo w15:providerId="AD" w15:userId="S::marcela.turcanova@apuen.sk::e6c81abb-c77a-4a69-b699-16c3df0bcb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24F"/>
    <w:rsid w:val="000F18A9"/>
    <w:rsid w:val="00123F53"/>
    <w:rsid w:val="001A4629"/>
    <w:rsid w:val="0071024F"/>
    <w:rsid w:val="00762ADC"/>
    <w:rsid w:val="007834AE"/>
    <w:rsid w:val="00814D07"/>
    <w:rsid w:val="00A2674F"/>
    <w:rsid w:val="00AB3644"/>
    <w:rsid w:val="00AE7CAA"/>
    <w:rsid w:val="00DB1395"/>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8AD88"/>
  <w15:chartTrackingRefBased/>
  <w15:docId w15:val="{9FEF2558-ED6D-4ED7-A49C-83BE2F74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widowControl w:val="0"/>
      <w:spacing w:after="0" w:line="240" w:lineRule="auto"/>
    </w:pPr>
    <w:rPr>
      <w:rFonts w:ascii="Tahoma" w:eastAsia="Tahoma" w:hAnsi="Tahoma" w:cs="Tahoma"/>
      <w:color w:val="000000"/>
      <w:sz w:val="24"/>
      <w:szCs w:val="24"/>
      <w:lang w:eastAsia="sk-SK" w:bidi="sk-SK"/>
    </w:rPr>
  </w:style>
  <w:style w:type="paragraph" w:styleId="Nadpis1">
    <w:name w:val="heading 1"/>
    <w:basedOn w:val="Normlny"/>
    <w:next w:val="Normlny"/>
    <w:link w:val="Nadpis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
    <w:name w:val="Základný text_"/>
    <w:basedOn w:val="Predvolenpsmoodseku"/>
    <w:link w:val="Zkladntext1"/>
    <w:rPr>
      <w:rFonts w:ascii="Times New Roman" w:eastAsia="Times New Roman" w:hAnsi="Times New Roman" w:cs="Times New Roman"/>
    </w:rPr>
  </w:style>
  <w:style w:type="character" w:customStyle="1" w:styleId="Zhlavie2">
    <w:name w:val="Záhlavie #2_"/>
    <w:basedOn w:val="Predvolenpsmoodseku"/>
    <w:link w:val="Zhlavie20"/>
    <w:rPr>
      <w:rFonts w:ascii="Times New Roman" w:eastAsia="Times New Roman" w:hAnsi="Times New Roman" w:cs="Times New Roman"/>
      <w:b/>
      <w:bCs/>
    </w:rPr>
  </w:style>
  <w:style w:type="character" w:customStyle="1" w:styleId="In">
    <w:name w:val="Iné_"/>
    <w:basedOn w:val="Predvolenpsmoodseku"/>
    <w:link w:val="In0"/>
    <w:rPr>
      <w:rFonts w:ascii="Times New Roman" w:eastAsia="Times New Roman" w:hAnsi="Times New Roman" w:cs="Times New Roman"/>
    </w:rPr>
  </w:style>
  <w:style w:type="character" w:customStyle="1" w:styleId="Nzovtabuky">
    <w:name w:val="Názov tabuľky_"/>
    <w:basedOn w:val="Predvolenpsmoodseku"/>
    <w:link w:val="Nzovtabuky0"/>
    <w:rPr>
      <w:rFonts w:ascii="Times New Roman" w:eastAsia="Times New Roman" w:hAnsi="Times New Roman" w:cs="Times New Roman"/>
    </w:rPr>
  </w:style>
  <w:style w:type="paragraph" w:customStyle="1" w:styleId="Zkladntext1">
    <w:name w:val="Základný text1"/>
    <w:basedOn w:val="Normlny"/>
    <w:link w:val="Zkladntext"/>
    <w:pPr>
      <w:spacing w:line="252" w:lineRule="auto"/>
    </w:pPr>
    <w:rPr>
      <w:rFonts w:ascii="Times New Roman" w:eastAsia="Times New Roman" w:hAnsi="Times New Roman" w:cs="Times New Roman"/>
      <w:color w:val="auto"/>
      <w:sz w:val="22"/>
      <w:szCs w:val="22"/>
      <w:lang w:eastAsia="en-US" w:bidi="ar-SA"/>
    </w:rPr>
  </w:style>
  <w:style w:type="paragraph" w:customStyle="1" w:styleId="Zhlavie20">
    <w:name w:val="Záhlavie #2"/>
    <w:basedOn w:val="Normlny"/>
    <w:link w:val="Zhlavie2"/>
    <w:pPr>
      <w:spacing w:line="252" w:lineRule="auto"/>
      <w:outlineLvl w:val="1"/>
    </w:pPr>
    <w:rPr>
      <w:rFonts w:ascii="Times New Roman" w:eastAsia="Times New Roman" w:hAnsi="Times New Roman" w:cs="Times New Roman"/>
      <w:b/>
      <w:bCs/>
      <w:color w:val="auto"/>
      <w:sz w:val="22"/>
      <w:szCs w:val="22"/>
      <w:lang w:eastAsia="en-US" w:bidi="ar-SA"/>
    </w:rPr>
  </w:style>
  <w:style w:type="paragraph" w:customStyle="1" w:styleId="In0">
    <w:name w:val="Iné"/>
    <w:basedOn w:val="Normlny"/>
    <w:link w:val="In"/>
    <w:pPr>
      <w:spacing w:line="252" w:lineRule="auto"/>
    </w:pPr>
    <w:rPr>
      <w:rFonts w:ascii="Times New Roman" w:eastAsia="Times New Roman" w:hAnsi="Times New Roman" w:cs="Times New Roman"/>
      <w:color w:val="auto"/>
      <w:sz w:val="22"/>
      <w:szCs w:val="22"/>
      <w:lang w:eastAsia="en-US" w:bidi="ar-SA"/>
    </w:rPr>
  </w:style>
  <w:style w:type="paragraph" w:customStyle="1" w:styleId="Nzovtabuky0">
    <w:name w:val="Názov tabuľky"/>
    <w:basedOn w:val="Normlny"/>
    <w:link w:val="Nzovtabuky"/>
    <w:rPr>
      <w:rFonts w:ascii="Times New Roman" w:eastAsia="Times New Roman" w:hAnsi="Times New Roman" w:cs="Times New Roman"/>
      <w:color w:val="auto"/>
      <w:sz w:val="22"/>
      <w:szCs w:val="22"/>
      <w:lang w:eastAsia="en-US" w:bidi="ar-SA"/>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rPr>
      <w:sz w:val="20"/>
      <w:szCs w:val="20"/>
    </w:rPr>
  </w:style>
  <w:style w:type="character" w:customStyle="1" w:styleId="TextkomentraChar">
    <w:name w:val="Text komentára Char"/>
    <w:basedOn w:val="Predvolenpsmoodseku"/>
    <w:link w:val="Textkomentra"/>
    <w:uiPriority w:val="99"/>
    <w:rPr>
      <w:rFonts w:ascii="Tahoma" w:eastAsia="Tahoma" w:hAnsi="Tahoma" w:cs="Tahoma"/>
      <w:color w:val="000000"/>
      <w:sz w:val="20"/>
      <w:szCs w:val="20"/>
      <w:lang w:eastAsia="sk-SK" w:bidi="sk-SK"/>
    </w:rPr>
  </w:style>
  <w:style w:type="paragraph" w:styleId="Odsekzoznamu">
    <w:name w:val="List Paragraph"/>
    <w:aliases w:val="body,Odsek zoznamu2,Bullet Number,lp1,lp11,List Paragraph11,Bullet 1,Use Case List Paragraph,Nad,Odstavec cíl se seznamem,Odstavec_muj,Odsek a),Odsek,Farebný zoznam – zvýraznenie 11,Odrážky,Odstavec se seznamem1,ODRAZKY PRVA UROVEN,ZOZNAM"/>
    <w:basedOn w:val="Normlny"/>
    <w:link w:val="OdsekzoznamuChar"/>
    <w:uiPriority w:val="34"/>
    <w:qFormat/>
    <w:pPr>
      <w:ind w:left="720"/>
      <w:contextualSpacing/>
    </w:p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a) Char,Odsek Char,Odrážky Char"/>
    <w:basedOn w:val="Predvolenpsmoodseku"/>
    <w:link w:val="Odsekzoznamu"/>
    <w:uiPriority w:val="34"/>
    <w:qFormat/>
    <w:locked/>
    <w:rPr>
      <w:rFonts w:ascii="Tahoma" w:eastAsia="Tahoma" w:hAnsi="Tahoma" w:cs="Tahoma"/>
      <w:color w:val="000000"/>
      <w:sz w:val="24"/>
      <w:szCs w:val="24"/>
      <w:lang w:eastAsia="sk-SK" w:bidi="sk-SK"/>
    </w:rPr>
  </w:style>
  <w:style w:type="table" w:styleId="Mriekatabuky">
    <w:name w:val="Table Grid"/>
    <w:basedOn w:val="Normlnatabuka"/>
    <w:uiPriority w:val="39"/>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zoznam">
    <w:name w:val="List Number"/>
    <w:basedOn w:val="Normlny"/>
    <w:uiPriority w:val="99"/>
    <w:unhideWhenUsed/>
    <w:pPr>
      <w:contextualSpacing/>
    </w:pPr>
  </w:style>
  <w:style w:type="paragraph" w:customStyle="1" w:styleId="slovanie3U">
    <w:name w:val="Číslovanie3U"/>
    <w:basedOn w:val="Normlny"/>
    <w:link w:val="slovanie3UChar"/>
    <w:qFormat/>
    <w:pPr>
      <w:keepNext/>
      <w:keepLines/>
      <w:numPr>
        <w:numId w:val="2"/>
      </w:numPr>
      <w:tabs>
        <w:tab w:val="left" w:pos="709"/>
      </w:tabs>
    </w:pPr>
    <w:rPr>
      <w:rFonts w:ascii="Times New Roman" w:hAnsi="Times New Roman"/>
      <w:sz w:val="22"/>
    </w:rPr>
  </w:style>
  <w:style w:type="character" w:customStyle="1" w:styleId="slovanie3UChar">
    <w:name w:val="Číslovanie3U Char"/>
    <w:basedOn w:val="Predvolenpsmoodseku"/>
    <w:link w:val="slovanie3U"/>
    <w:rPr>
      <w:rFonts w:ascii="Times New Roman" w:eastAsia="Tahoma" w:hAnsi="Times New Roman" w:cs="Tahoma"/>
      <w:color w:val="000000"/>
      <w:szCs w:val="24"/>
      <w:lang w:eastAsia="sk-SK" w:bidi="sk-SK"/>
    </w:rPr>
  </w:style>
  <w:style w:type="paragraph" w:styleId="Textbubliny">
    <w:name w:val="Balloon Text"/>
    <w:basedOn w:val="Normlny"/>
    <w:link w:val="TextbublinyChar"/>
    <w:uiPriority w:val="99"/>
    <w:semiHidden/>
    <w:unhideWhenUsed/>
    <w:rPr>
      <w:rFonts w:ascii="Segoe UI" w:hAnsi="Segoe UI" w:cs="Segoe UI"/>
      <w:sz w:val="18"/>
      <w:szCs w:val="18"/>
    </w:rPr>
  </w:style>
  <w:style w:type="character" w:customStyle="1" w:styleId="TextbublinyChar">
    <w:name w:val="Text bubliny Char"/>
    <w:basedOn w:val="Predvolenpsmoodseku"/>
    <w:link w:val="Textbubliny"/>
    <w:uiPriority w:val="99"/>
    <w:semiHidden/>
    <w:rPr>
      <w:rFonts w:ascii="Segoe UI" w:eastAsia="Tahoma" w:hAnsi="Segoe UI" w:cs="Segoe UI"/>
      <w:color w:val="000000"/>
      <w:sz w:val="18"/>
      <w:szCs w:val="18"/>
      <w:lang w:eastAsia="sk-SK" w:bidi="sk-SK"/>
    </w:rPr>
  </w:style>
  <w:style w:type="paragraph" w:customStyle="1" w:styleId="Cisl1U">
    <w:name w:val="Cisl1U"/>
    <w:basedOn w:val="Normlny"/>
    <w:link w:val="Cisl1UChar"/>
    <w:autoRedefine/>
    <w:qFormat/>
    <w:pPr>
      <w:numPr>
        <w:numId w:val="4"/>
      </w:numPr>
    </w:pPr>
    <w:rPr>
      <w:rFonts w:ascii="Times New Roman" w:hAnsi="Times New Roman"/>
      <w:sz w:val="22"/>
    </w:rPr>
  </w:style>
  <w:style w:type="numbering" w:customStyle="1" w:styleId="tlZoz1">
    <w:name w:val="ŠtýlZoz1"/>
    <w:uiPriority w:val="99"/>
    <w:pPr>
      <w:numPr>
        <w:numId w:val="3"/>
      </w:numPr>
    </w:pPr>
  </w:style>
  <w:style w:type="character" w:customStyle="1" w:styleId="Cisl1UChar">
    <w:name w:val="Cisl1U Char"/>
    <w:basedOn w:val="Predvolenpsmoodseku"/>
    <w:link w:val="Cisl1U"/>
    <w:rPr>
      <w:rFonts w:ascii="Times New Roman" w:eastAsia="Tahoma" w:hAnsi="Times New Roman" w:cs="Tahoma"/>
      <w:color w:val="000000"/>
      <w:szCs w:val="24"/>
      <w:lang w:eastAsia="sk-SK" w:bidi="sk-SK"/>
    </w:rPr>
  </w:style>
  <w:style w:type="paragraph" w:customStyle="1" w:styleId="Cisl2U">
    <w:name w:val="Cisl2U"/>
    <w:basedOn w:val="Cisl1U"/>
    <w:link w:val="Cisl2UChar"/>
    <w:qFormat/>
    <w:pPr>
      <w:numPr>
        <w:ilvl w:val="1"/>
        <w:numId w:val="5"/>
      </w:numPr>
      <w:tabs>
        <w:tab w:val="left" w:pos="709"/>
      </w:tabs>
    </w:pPr>
  </w:style>
  <w:style w:type="numbering" w:customStyle="1" w:styleId="tl2U">
    <w:name w:val="Štýl2U"/>
    <w:uiPriority w:val="99"/>
    <w:pPr>
      <w:numPr>
        <w:numId w:val="8"/>
      </w:numPr>
    </w:pPr>
  </w:style>
  <w:style w:type="character" w:customStyle="1" w:styleId="Cisl2UChar">
    <w:name w:val="Cisl2U Char"/>
    <w:basedOn w:val="Cisl1UChar"/>
    <w:link w:val="Cisl2U"/>
    <w:rPr>
      <w:rFonts w:ascii="Times New Roman" w:eastAsia="Tahoma" w:hAnsi="Times New Roman" w:cs="Tahoma"/>
      <w:color w:val="000000"/>
      <w:szCs w:val="24"/>
      <w:lang w:eastAsia="sk-SK" w:bidi="sk-SK"/>
    </w:rPr>
  </w:style>
  <w:style w:type="paragraph" w:customStyle="1" w:styleId="Cis3U">
    <w:name w:val="Cis3U"/>
    <w:basedOn w:val="Cisl2U"/>
    <w:link w:val="Cis3UChar"/>
  </w:style>
  <w:style w:type="paragraph" w:customStyle="1" w:styleId="Cisl3U">
    <w:name w:val="Cisl3U"/>
    <w:basedOn w:val="Cisl2U"/>
    <w:link w:val="Cisl3UChar"/>
    <w:qFormat/>
    <w:pPr>
      <w:numPr>
        <w:ilvl w:val="2"/>
        <w:numId w:val="6"/>
      </w:numPr>
    </w:pPr>
  </w:style>
  <w:style w:type="character" w:customStyle="1" w:styleId="Cis3UChar">
    <w:name w:val="Cis3U Char"/>
    <w:basedOn w:val="Cisl2UChar"/>
    <w:link w:val="Cis3U"/>
    <w:rPr>
      <w:rFonts w:ascii="Times New Roman" w:eastAsia="Tahoma" w:hAnsi="Times New Roman" w:cs="Tahoma"/>
      <w:color w:val="000000"/>
      <w:szCs w:val="24"/>
      <w:lang w:eastAsia="sk-SK" w:bidi="sk-SK"/>
    </w:rPr>
  </w:style>
  <w:style w:type="numbering" w:customStyle="1" w:styleId="tl3U">
    <w:name w:val="Štýl3U"/>
    <w:uiPriority w:val="99"/>
    <w:pPr>
      <w:numPr>
        <w:numId w:val="6"/>
      </w:numPr>
    </w:pPr>
  </w:style>
  <w:style w:type="character" w:customStyle="1" w:styleId="Cisl3UChar">
    <w:name w:val="Cisl3U Char"/>
    <w:basedOn w:val="Cis3UChar"/>
    <w:link w:val="Cisl3U"/>
    <w:rPr>
      <w:rFonts w:ascii="Times New Roman" w:eastAsia="Tahoma" w:hAnsi="Times New Roman" w:cs="Tahoma"/>
      <w:color w:val="000000"/>
      <w:szCs w:val="24"/>
      <w:lang w:eastAsia="sk-SK" w:bidi="sk-SK"/>
    </w:rPr>
  </w:style>
  <w:style w:type="character" w:styleId="Zstupntext">
    <w:name w:val="Placeholder Text"/>
    <w:basedOn w:val="Predvolenpsmoodseku"/>
    <w:uiPriority w:val="99"/>
    <w:semiHidden/>
    <w:rPr>
      <w:color w:val="808080"/>
    </w:rPr>
  </w:style>
  <w:style w:type="character" w:customStyle="1" w:styleId="Zkladntext2">
    <w:name w:val="Základný text (2)_"/>
    <w:basedOn w:val="Predvolenpsmoodseku"/>
    <w:link w:val="Zkladntext20"/>
    <w:rPr>
      <w:rFonts w:ascii="Times New Roman" w:eastAsia="Times New Roman" w:hAnsi="Times New Roman" w:cs="Times New Roman"/>
      <w:sz w:val="20"/>
      <w:szCs w:val="20"/>
    </w:rPr>
  </w:style>
  <w:style w:type="paragraph" w:customStyle="1" w:styleId="Zkladntext20">
    <w:name w:val="Základný text (2)"/>
    <w:basedOn w:val="Normlny"/>
    <w:link w:val="Zkladntext2"/>
    <w:pPr>
      <w:jc w:val="right"/>
    </w:pPr>
    <w:rPr>
      <w:rFonts w:ascii="Times New Roman" w:eastAsia="Times New Roman" w:hAnsi="Times New Roman" w:cs="Times New Roman"/>
      <w:color w:val="auto"/>
      <w:sz w:val="20"/>
      <w:szCs w:val="20"/>
      <w:lang w:eastAsia="en-US" w:bidi="ar-SA"/>
    </w:r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ahoma" w:eastAsia="Tahoma" w:hAnsi="Tahoma" w:cs="Tahoma"/>
      <w:color w:val="000000"/>
      <w:sz w:val="24"/>
      <w:szCs w:val="24"/>
      <w:lang w:eastAsia="sk-SK" w:bidi="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ahoma" w:eastAsia="Tahoma" w:hAnsi="Tahoma" w:cs="Tahoma"/>
      <w:color w:val="000000"/>
      <w:sz w:val="24"/>
      <w:szCs w:val="24"/>
      <w:lang w:eastAsia="sk-SK" w:bidi="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ahoma" w:eastAsia="Tahoma" w:hAnsi="Tahoma" w:cs="Tahoma"/>
      <w:b/>
      <w:bCs/>
      <w:color w:val="000000"/>
      <w:sz w:val="20"/>
      <w:szCs w:val="20"/>
      <w:lang w:eastAsia="sk-SK" w:bidi="sk-SK"/>
    </w:rPr>
  </w:style>
  <w:style w:type="paragraph" w:styleId="Bezriadkovania">
    <w:name w:val="No Spacing"/>
    <w:aliases w:val="Klasický text,odsek,Bez riadkovania1"/>
    <w:link w:val="BezriadkovaniaChar"/>
    <w:uiPriority w:val="1"/>
    <w:qFormat/>
    <w:pPr>
      <w:suppressAutoHyphens/>
      <w:spacing w:after="0" w:line="240" w:lineRule="auto"/>
      <w:ind w:right="-57"/>
    </w:pPr>
    <w:rPr>
      <w:rFonts w:ascii="Cambria" w:eastAsia="Calibri" w:hAnsi="Cambria" w:cs="Cambria"/>
      <w:lang w:val="en-US" w:eastAsia="ar-SA"/>
    </w:rPr>
  </w:style>
  <w:style w:type="paragraph" w:styleId="Podtitul">
    <w:name w:val="Subtitle"/>
    <w:aliases w:val="bold text"/>
    <w:basedOn w:val="Normlny"/>
    <w:next w:val="Normlny"/>
    <w:link w:val="PodtitulChar"/>
    <w:uiPriority w:val="11"/>
    <w:qFormat/>
    <w:pPr>
      <w:widowControl/>
      <w:spacing w:after="60"/>
      <w:outlineLvl w:val="1"/>
    </w:pPr>
    <w:rPr>
      <w:rFonts w:ascii="Times New Roman" w:eastAsia="Times New Roman" w:hAnsi="Times New Roman" w:cs="Times New Roman"/>
      <w:b/>
      <w:color w:val="262626"/>
      <w:sz w:val="22"/>
      <w:lang w:eastAsia="en-US" w:bidi="ar-SA"/>
    </w:rPr>
  </w:style>
  <w:style w:type="character" w:customStyle="1" w:styleId="PodtitulChar">
    <w:name w:val="Podtitul Char"/>
    <w:aliases w:val="bold text Char"/>
    <w:basedOn w:val="Predvolenpsmoodseku"/>
    <w:link w:val="Podtitul"/>
    <w:uiPriority w:val="11"/>
    <w:rPr>
      <w:rFonts w:ascii="Times New Roman" w:eastAsia="Times New Roman" w:hAnsi="Times New Roman" w:cs="Times New Roman"/>
      <w:b/>
      <w:color w:val="262626"/>
      <w:szCs w:val="24"/>
    </w:rPr>
  </w:style>
  <w:style w:type="paragraph" w:styleId="Revzia">
    <w:name w:val="Revision"/>
    <w:hidden/>
    <w:uiPriority w:val="99"/>
    <w:semiHidden/>
    <w:pPr>
      <w:spacing w:after="0" w:line="240" w:lineRule="auto"/>
    </w:pPr>
    <w:rPr>
      <w:rFonts w:ascii="Tahoma" w:eastAsia="Tahoma" w:hAnsi="Tahoma" w:cs="Tahoma"/>
      <w:color w:val="000000"/>
      <w:sz w:val="24"/>
      <w:szCs w:val="24"/>
      <w:lang w:eastAsia="sk-SK" w:bidi="sk-SK"/>
    </w:rPr>
  </w:style>
  <w:style w:type="character" w:customStyle="1" w:styleId="CharStyle8">
    <w:name w:val="Char Style 8"/>
    <w:link w:val="Style2"/>
    <w:uiPriority w:val="99"/>
    <w:locked/>
    <w:rPr>
      <w:b/>
      <w:sz w:val="21"/>
      <w:shd w:val="clear" w:color="auto" w:fill="FFFFFF"/>
    </w:rPr>
  </w:style>
  <w:style w:type="paragraph" w:customStyle="1" w:styleId="Style2">
    <w:name w:val="Style 2"/>
    <w:basedOn w:val="Normlny"/>
    <w:link w:val="CharStyle8"/>
    <w:uiPriority w:val="99"/>
    <w:pPr>
      <w:shd w:val="clear" w:color="auto" w:fill="FFFFFF"/>
      <w:spacing w:before="240" w:line="240" w:lineRule="atLeast"/>
      <w:ind w:hanging="360"/>
      <w:jc w:val="center"/>
    </w:pPr>
    <w:rPr>
      <w:rFonts w:asciiTheme="minorHAnsi" w:eastAsiaTheme="minorHAnsi" w:hAnsiTheme="minorHAnsi" w:cstheme="minorBidi"/>
      <w:b/>
      <w:color w:val="auto"/>
      <w:sz w:val="21"/>
      <w:szCs w:val="22"/>
      <w:lang w:eastAsia="en-US" w:bidi="ar-SA"/>
    </w:rPr>
  </w:style>
  <w:style w:type="paragraph" w:styleId="Zkladntext0">
    <w:name w:val="Body Text"/>
    <w:basedOn w:val="Normlny"/>
    <w:link w:val="ZkladntextChar"/>
    <w:uiPriority w:val="99"/>
    <w:semiHidden/>
    <w:unhideWhenUsed/>
    <w:pPr>
      <w:spacing w:after="120"/>
    </w:pPr>
  </w:style>
  <w:style w:type="character" w:customStyle="1" w:styleId="ZkladntextChar">
    <w:name w:val="Základný text Char"/>
    <w:basedOn w:val="Predvolenpsmoodseku"/>
    <w:link w:val="Zkladntext0"/>
    <w:uiPriority w:val="99"/>
    <w:semiHidden/>
    <w:rPr>
      <w:rFonts w:ascii="Tahoma" w:eastAsia="Tahoma" w:hAnsi="Tahoma" w:cs="Tahoma"/>
      <w:color w:val="000000"/>
      <w:sz w:val="24"/>
      <w:szCs w:val="24"/>
      <w:lang w:eastAsia="sk-SK" w:bidi="sk-SK"/>
    </w:rPr>
  </w:style>
  <w:style w:type="character" w:customStyle="1" w:styleId="normaltextrun">
    <w:name w:val="normaltextrun"/>
    <w:basedOn w:val="Predvolenpsmoodseku"/>
  </w:style>
  <w:style w:type="character" w:styleId="Hypertextovprepojenie">
    <w:name w:val="Hyperlink"/>
    <w:uiPriority w:val="99"/>
    <w:rPr>
      <w:color w:val="0000FF"/>
      <w:u w:val="single"/>
    </w:rPr>
  </w:style>
  <w:style w:type="paragraph" w:styleId="Zoznam3">
    <w:name w:val="List 3"/>
    <w:basedOn w:val="Normlny"/>
    <w:uiPriority w:val="99"/>
    <w:semiHidden/>
    <w:unhideWhenUsed/>
    <w:pPr>
      <w:ind w:left="849" w:hanging="283"/>
      <w:contextualSpacing/>
    </w:pPr>
  </w:style>
  <w:style w:type="paragraph" w:customStyle="1" w:styleId="Documentreferrence">
    <w:name w:val="Document referrence"/>
    <w:basedOn w:val="Zoznam"/>
    <w:link w:val="DocumentreferrenceChar"/>
    <w:qFormat/>
    <w:pPr>
      <w:shd w:val="pct10" w:color="auto" w:fill="auto"/>
    </w:pPr>
    <w:rPr>
      <w:shd w:val="clear" w:color="auto" w:fill="D9D9D9" w:themeFill="background1" w:themeFillShade="D9"/>
    </w:rPr>
  </w:style>
  <w:style w:type="character" w:customStyle="1" w:styleId="DocumentreferrenceChar">
    <w:name w:val="Document referrence Char"/>
    <w:basedOn w:val="Predvolenpsmoodseku"/>
    <w:link w:val="Documentreferrence"/>
    <w:rPr>
      <w:rFonts w:ascii="Arial Narrow" w:eastAsia="Times New Roman" w:hAnsi="Arial Narrow" w:cs="Calibri (Body)"/>
      <w:bCs/>
      <w:szCs w:val="24"/>
      <w:shd w:val="pct10" w:color="auto" w:fill="auto"/>
      <w:lang w:eastAsia="en-GB"/>
    </w:rPr>
  </w:style>
  <w:style w:type="paragraph" w:styleId="Zoznam">
    <w:name w:val="List"/>
    <w:aliases w:val="List SP"/>
    <w:basedOn w:val="Normlny"/>
    <w:uiPriority w:val="99"/>
    <w:unhideWhenUsed/>
    <w:qFormat/>
    <w:pPr>
      <w:numPr>
        <w:ilvl w:val="1"/>
        <w:numId w:val="20"/>
      </w:numPr>
      <w:spacing w:before="120" w:after="120"/>
      <w:ind w:left="567" w:hanging="567"/>
      <w:jc w:val="both"/>
    </w:pPr>
    <w:rPr>
      <w:rFonts w:ascii="Arial Narrow" w:eastAsia="Times New Roman" w:hAnsi="Arial Narrow" w:cs="Calibri (Body)"/>
      <w:bCs/>
      <w:color w:val="auto"/>
      <w:sz w:val="22"/>
      <w:lang w:eastAsia="en-GB" w:bidi="ar-SA"/>
    </w:rPr>
  </w:style>
  <w:style w:type="paragraph" w:styleId="Zoznam2">
    <w:name w:val="List 2"/>
    <w:aliases w:val="List B Opis"/>
    <w:basedOn w:val="Normlny"/>
    <w:next w:val="List3rdlevel"/>
    <w:autoRedefine/>
    <w:uiPriority w:val="99"/>
    <w:unhideWhenUsed/>
    <w:qFormat/>
    <w:pPr>
      <w:keepNext/>
      <w:widowControl/>
      <w:numPr>
        <w:ilvl w:val="1"/>
        <w:numId w:val="21"/>
      </w:numPr>
      <w:spacing w:before="360" w:after="120"/>
      <w:ind w:left="680" w:hanging="680"/>
      <w:jc w:val="both"/>
    </w:pPr>
    <w:rPr>
      <w:rFonts w:ascii="Arial Narrow" w:eastAsia="Times New Roman" w:hAnsi="Arial Narrow" w:cs="Times New Roman"/>
      <w:b/>
      <w:bCs/>
      <w:color w:val="auto"/>
      <w:sz w:val="22"/>
      <w:lang w:eastAsia="en-GB" w:bidi="ar-SA"/>
    </w:rPr>
  </w:style>
  <w:style w:type="numbering" w:customStyle="1" w:styleId="CurrentList12">
    <w:name w:val="Current List12"/>
    <w:uiPriority w:val="99"/>
    <w:pPr>
      <w:numPr>
        <w:numId w:val="19"/>
      </w:numPr>
    </w:pPr>
  </w:style>
  <w:style w:type="paragraph" w:customStyle="1" w:styleId="List3rdlevel">
    <w:name w:val="List 3rd level"/>
    <w:basedOn w:val="Zoznam2"/>
    <w:qFormat/>
    <w:pPr>
      <w:numPr>
        <w:ilvl w:val="2"/>
      </w:numPr>
      <w:spacing w:before="120"/>
      <w:ind w:left="709" w:hanging="709"/>
    </w:pPr>
    <w:rPr>
      <w:b w:val="0"/>
      <w:bCs w:val="0"/>
      <w:noProof/>
      <w:lang w:eastAsia="cs-CZ" w:bidi="cs-CZ"/>
    </w:rPr>
  </w:style>
  <w:style w:type="paragraph" w:customStyle="1" w:styleId="NormalIndent1">
    <w:name w:val="Normal Indent1"/>
    <w:basedOn w:val="Normlny"/>
    <w:qFormat/>
    <w:pPr>
      <w:widowControl/>
      <w:spacing w:before="120" w:after="120"/>
      <w:ind w:left="709"/>
      <w:jc w:val="both"/>
    </w:pPr>
    <w:rPr>
      <w:rFonts w:ascii="Arial Narrow" w:eastAsia="Times New Roman" w:hAnsi="Arial Narrow" w:cs="Times New Roman"/>
      <w:color w:val="auto"/>
      <w:sz w:val="22"/>
      <w:lang w:eastAsia="en-GB" w:bidi="ar-SA"/>
    </w:rPr>
  </w:style>
  <w:style w:type="paragraph" w:customStyle="1" w:styleId="111ListSP">
    <w:name w:val="1.1.1 List SP"/>
    <w:basedOn w:val="Zoznam"/>
    <w:qFormat/>
    <w:pPr>
      <w:numPr>
        <w:ilvl w:val="2"/>
      </w:numPr>
      <w:ind w:left="1276" w:hanging="709"/>
    </w:pPr>
  </w:style>
  <w:style w:type="character" w:customStyle="1" w:styleId="Nevyrieenzmienka1">
    <w:name w:val="Nevyriešená zmienka1"/>
    <w:basedOn w:val="Predvolenpsmoodseku"/>
    <w:uiPriority w:val="99"/>
    <w:semiHidden/>
    <w:unhideWhenUsed/>
    <w:rPr>
      <w:color w:val="605E5C"/>
      <w:shd w:val="clear" w:color="auto" w:fill="E1DFDD"/>
    </w:rPr>
  </w:style>
  <w:style w:type="character" w:customStyle="1" w:styleId="Nadpis1Char">
    <w:name w:val="Nadpis 1 Char"/>
    <w:basedOn w:val="Predvolenpsmoodseku"/>
    <w:link w:val="Nadpis1"/>
    <w:uiPriority w:val="9"/>
    <w:rPr>
      <w:rFonts w:asciiTheme="majorHAnsi" w:eastAsiaTheme="majorEastAsia" w:hAnsiTheme="majorHAnsi" w:cstheme="majorBidi"/>
      <w:color w:val="2F5496" w:themeColor="accent1" w:themeShade="BF"/>
      <w:sz w:val="32"/>
      <w:szCs w:val="32"/>
      <w:lang w:eastAsia="sk-SK" w:bidi="sk-SK"/>
    </w:rPr>
  </w:style>
  <w:style w:type="character" w:customStyle="1" w:styleId="AOHead2Char">
    <w:name w:val="AOHead2 Char"/>
    <w:link w:val="AOHead2"/>
    <w:locked/>
    <w:rPr>
      <w:rFonts w:ascii="Times New Roman" w:eastAsia="SimSun" w:hAnsi="Times New Roman" w:cs="Times New Roman"/>
      <w:b/>
      <w:lang w:val="en-GB"/>
    </w:rPr>
  </w:style>
  <w:style w:type="paragraph" w:customStyle="1" w:styleId="AOHead2">
    <w:name w:val="AOHead2"/>
    <w:basedOn w:val="Normlny"/>
    <w:next w:val="Normlny"/>
    <w:link w:val="AOHead2Char"/>
    <w:pPr>
      <w:keepNext/>
      <w:widowControl/>
      <w:spacing w:before="240" w:line="260" w:lineRule="atLeast"/>
      <w:jc w:val="both"/>
      <w:outlineLvl w:val="1"/>
    </w:pPr>
    <w:rPr>
      <w:rFonts w:ascii="Times New Roman" w:eastAsia="SimSun" w:hAnsi="Times New Roman" w:cs="Times New Roman"/>
      <w:b/>
      <w:color w:val="auto"/>
      <w:sz w:val="22"/>
      <w:szCs w:val="22"/>
      <w:lang w:val="en-GB" w:eastAsia="en-US" w:bidi="ar-SA"/>
    </w:rPr>
  </w:style>
  <w:style w:type="character" w:customStyle="1" w:styleId="BezriadkovaniaChar">
    <w:name w:val="Bez riadkovania Char"/>
    <w:aliases w:val="Klasický text Char,odsek Char,Bez riadkovania1 Char"/>
    <w:link w:val="Bezriadkovania"/>
    <w:uiPriority w:val="1"/>
    <w:rPr>
      <w:rFonts w:ascii="Cambria" w:eastAsia="Calibri" w:hAnsi="Cambria" w:cs="Cambria"/>
      <w:lang w:val="en-US" w:eastAsia="ar-SA"/>
    </w:rPr>
  </w:style>
  <w:style w:type="paragraph" w:customStyle="1" w:styleId="paragraph">
    <w:name w:val="paragraph"/>
    <w:basedOn w:val="Normlny"/>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eop">
    <w:name w:val="eop"/>
    <w:basedOn w:val="Predvolenpsmoodseku"/>
  </w:style>
  <w:style w:type="character" w:customStyle="1" w:styleId="scxw56642649">
    <w:name w:val="scxw56642649"/>
    <w:basedOn w:val="Predvolenpsmoodseku"/>
  </w:style>
  <w:style w:type="character" w:customStyle="1" w:styleId="mi">
    <w:name w:val="mi"/>
    <w:basedOn w:val="Predvolenpsmoodseku"/>
  </w:style>
  <w:style w:type="character" w:customStyle="1" w:styleId="mo">
    <w:name w:val="mo"/>
    <w:basedOn w:val="Predvolenpsmoodseku"/>
  </w:style>
  <w:style w:type="character" w:customStyle="1" w:styleId="mjxassistivemathml">
    <w:name w:val="mjx_assistive_mathml"/>
    <w:basedOn w:val="Predvolenpsmoodseku"/>
  </w:style>
  <w:style w:type="character" w:customStyle="1" w:styleId="CharStyle13">
    <w:name w:val="Char Style 13"/>
    <w:link w:val="Style4"/>
    <w:rPr>
      <w:rFonts w:ascii="Arial" w:eastAsia="Arial" w:hAnsi="Arial" w:cs="Arial"/>
      <w:sz w:val="19"/>
      <w:szCs w:val="19"/>
      <w:shd w:val="clear" w:color="auto" w:fill="FFFFFF"/>
    </w:rPr>
  </w:style>
  <w:style w:type="paragraph" w:customStyle="1" w:styleId="Style4">
    <w:name w:val="Style 4"/>
    <w:basedOn w:val="Normlny"/>
    <w:link w:val="CharStyle13"/>
    <w:pPr>
      <w:shd w:val="clear" w:color="auto" w:fill="FFFFFF"/>
      <w:spacing w:after="240" w:line="230" w:lineRule="exact"/>
      <w:ind w:hanging="1340"/>
      <w:jc w:val="both"/>
    </w:pPr>
    <w:rPr>
      <w:rFonts w:ascii="Arial" w:eastAsia="Arial" w:hAnsi="Arial" w:cs="Arial"/>
      <w:color w:val="auto"/>
      <w:sz w:val="19"/>
      <w:szCs w:val="19"/>
      <w:lang w:eastAsia="en-US" w:bidi="ar-SA"/>
    </w:rPr>
  </w:style>
  <w:style w:type="character" w:customStyle="1" w:styleId="Nevyrieenzmienka2">
    <w:name w:val="Nevyriešená zmienka2"/>
    <w:basedOn w:val="Predvolenpsmoodseku"/>
    <w:uiPriority w:val="99"/>
    <w:semiHidden/>
    <w:unhideWhenUsed/>
    <w:rPr>
      <w:color w:val="605E5C"/>
      <w:shd w:val="clear" w:color="auto" w:fill="E1DFDD"/>
    </w:rPr>
  </w:style>
  <w:style w:type="paragraph" w:customStyle="1" w:styleId="pf0">
    <w:name w:val="pf0"/>
    <w:basedOn w:val="Normlny"/>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f01">
    <w:name w:val="cf01"/>
    <w:basedOn w:val="Predvolenpsmoodseku"/>
    <w:rPr>
      <w:rFonts w:ascii="Segoe UI" w:hAnsi="Segoe UI" w:cs="Segoe UI" w:hint="default"/>
      <w:sz w:val="18"/>
      <w:szCs w:val="18"/>
    </w:rPr>
  </w:style>
  <w:style w:type="character" w:customStyle="1" w:styleId="Nevyrieenzmienka3">
    <w:name w:val="Nevyriešená zmienka3"/>
    <w:basedOn w:val="Predvolenpsmoodseku"/>
    <w:uiPriority w:val="99"/>
    <w:semiHidden/>
    <w:unhideWhenUsed/>
    <w:rPr>
      <w:color w:val="605E5C"/>
      <w:shd w:val="clear" w:color="auto" w:fill="E1DFDD"/>
    </w:rPr>
  </w:style>
  <w:style w:type="paragraph" w:customStyle="1" w:styleId="AODocTxt">
    <w:name w:val="AODocTxt"/>
    <w:basedOn w:val="Normlny"/>
    <w:pPr>
      <w:widowControl/>
      <w:numPr>
        <w:numId w:val="67"/>
      </w:numPr>
      <w:spacing w:before="240" w:line="260" w:lineRule="atLeast"/>
      <w:jc w:val="both"/>
    </w:pPr>
    <w:rPr>
      <w:rFonts w:ascii="Times New Roman" w:eastAsia="SimSun" w:hAnsi="Times New Roman" w:cs="Times New Roman"/>
      <w:color w:val="auto"/>
      <w:sz w:val="22"/>
      <w:szCs w:val="22"/>
      <w:lang w:val="en-GB" w:eastAsia="en-US" w:bidi="ar-SA"/>
    </w:rPr>
  </w:style>
  <w:style w:type="paragraph" w:customStyle="1" w:styleId="AODocTxtL1">
    <w:name w:val="AODocTxtL1"/>
    <w:basedOn w:val="AODocTxt"/>
    <w:pPr>
      <w:numPr>
        <w:ilvl w:val="3"/>
      </w:numPr>
      <w:tabs>
        <w:tab w:val="num" w:pos="360"/>
      </w:tabs>
      <w:ind w:left="720" w:hanging="1080"/>
    </w:pPr>
  </w:style>
  <w:style w:type="paragraph" w:customStyle="1" w:styleId="AODocTxtL2">
    <w:name w:val="AODocTxtL2"/>
    <w:basedOn w:val="AODocTxt"/>
    <w:pPr>
      <w:numPr>
        <w:ilvl w:val="4"/>
      </w:numPr>
      <w:tabs>
        <w:tab w:val="num" w:pos="360"/>
      </w:tabs>
      <w:ind w:left="1440" w:hanging="1080"/>
    </w:pPr>
  </w:style>
  <w:style w:type="character" w:customStyle="1" w:styleId="Nevyrieenzmienka4">
    <w:name w:val="Nevyriešená zmienka4"/>
    <w:basedOn w:val="Predvolenpsmoodseku"/>
    <w:uiPriority w:val="99"/>
    <w:semiHidden/>
    <w:unhideWhenUsed/>
    <w:rPr>
      <w:color w:val="605E5C"/>
      <w:shd w:val="clear" w:color="auto" w:fill="E1DFDD"/>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ahoma" w:eastAsia="Tahoma" w:hAnsi="Tahoma" w:cs="Tahoma"/>
      <w:color w:val="000000"/>
      <w:sz w:val="20"/>
      <w:szCs w:val="20"/>
      <w:lang w:eastAsia="sk-SK" w:bidi="sk-SK"/>
    </w:rPr>
  </w:style>
  <w:style w:type="character" w:styleId="Odkaznapoznmkupodiarou">
    <w:name w:val="footnote reference"/>
    <w:basedOn w:val="Predvolenpsmoodseku"/>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15594">
      <w:bodyDiv w:val="1"/>
      <w:marLeft w:val="0"/>
      <w:marRight w:val="0"/>
      <w:marTop w:val="0"/>
      <w:marBottom w:val="0"/>
      <w:divBdr>
        <w:top w:val="none" w:sz="0" w:space="0" w:color="auto"/>
        <w:left w:val="none" w:sz="0" w:space="0" w:color="auto"/>
        <w:bottom w:val="none" w:sz="0" w:space="0" w:color="auto"/>
        <w:right w:val="none" w:sz="0" w:space="0" w:color="auto"/>
      </w:divBdr>
    </w:div>
    <w:div w:id="94519264">
      <w:bodyDiv w:val="1"/>
      <w:marLeft w:val="0"/>
      <w:marRight w:val="0"/>
      <w:marTop w:val="0"/>
      <w:marBottom w:val="0"/>
      <w:divBdr>
        <w:top w:val="none" w:sz="0" w:space="0" w:color="auto"/>
        <w:left w:val="none" w:sz="0" w:space="0" w:color="auto"/>
        <w:bottom w:val="none" w:sz="0" w:space="0" w:color="auto"/>
        <w:right w:val="none" w:sz="0" w:space="0" w:color="auto"/>
      </w:divBdr>
    </w:div>
    <w:div w:id="295794859">
      <w:bodyDiv w:val="1"/>
      <w:marLeft w:val="0"/>
      <w:marRight w:val="0"/>
      <w:marTop w:val="0"/>
      <w:marBottom w:val="0"/>
      <w:divBdr>
        <w:top w:val="none" w:sz="0" w:space="0" w:color="auto"/>
        <w:left w:val="none" w:sz="0" w:space="0" w:color="auto"/>
        <w:bottom w:val="none" w:sz="0" w:space="0" w:color="auto"/>
        <w:right w:val="none" w:sz="0" w:space="0" w:color="auto"/>
      </w:divBdr>
    </w:div>
    <w:div w:id="356082611">
      <w:bodyDiv w:val="1"/>
      <w:marLeft w:val="0"/>
      <w:marRight w:val="0"/>
      <w:marTop w:val="0"/>
      <w:marBottom w:val="0"/>
      <w:divBdr>
        <w:top w:val="none" w:sz="0" w:space="0" w:color="auto"/>
        <w:left w:val="none" w:sz="0" w:space="0" w:color="auto"/>
        <w:bottom w:val="none" w:sz="0" w:space="0" w:color="auto"/>
        <w:right w:val="none" w:sz="0" w:space="0" w:color="auto"/>
      </w:divBdr>
    </w:div>
    <w:div w:id="573319774">
      <w:bodyDiv w:val="1"/>
      <w:marLeft w:val="0"/>
      <w:marRight w:val="0"/>
      <w:marTop w:val="0"/>
      <w:marBottom w:val="0"/>
      <w:divBdr>
        <w:top w:val="none" w:sz="0" w:space="0" w:color="auto"/>
        <w:left w:val="none" w:sz="0" w:space="0" w:color="auto"/>
        <w:bottom w:val="none" w:sz="0" w:space="0" w:color="auto"/>
        <w:right w:val="none" w:sz="0" w:space="0" w:color="auto"/>
      </w:divBdr>
    </w:div>
    <w:div w:id="627274550">
      <w:bodyDiv w:val="1"/>
      <w:marLeft w:val="0"/>
      <w:marRight w:val="0"/>
      <w:marTop w:val="0"/>
      <w:marBottom w:val="0"/>
      <w:divBdr>
        <w:top w:val="none" w:sz="0" w:space="0" w:color="auto"/>
        <w:left w:val="none" w:sz="0" w:space="0" w:color="auto"/>
        <w:bottom w:val="none" w:sz="0" w:space="0" w:color="auto"/>
        <w:right w:val="none" w:sz="0" w:space="0" w:color="auto"/>
      </w:divBdr>
    </w:div>
    <w:div w:id="665403653">
      <w:bodyDiv w:val="1"/>
      <w:marLeft w:val="0"/>
      <w:marRight w:val="0"/>
      <w:marTop w:val="0"/>
      <w:marBottom w:val="0"/>
      <w:divBdr>
        <w:top w:val="none" w:sz="0" w:space="0" w:color="auto"/>
        <w:left w:val="none" w:sz="0" w:space="0" w:color="auto"/>
        <w:bottom w:val="none" w:sz="0" w:space="0" w:color="auto"/>
        <w:right w:val="none" w:sz="0" w:space="0" w:color="auto"/>
      </w:divBdr>
    </w:div>
    <w:div w:id="682440296">
      <w:bodyDiv w:val="1"/>
      <w:marLeft w:val="0"/>
      <w:marRight w:val="0"/>
      <w:marTop w:val="0"/>
      <w:marBottom w:val="0"/>
      <w:divBdr>
        <w:top w:val="none" w:sz="0" w:space="0" w:color="auto"/>
        <w:left w:val="none" w:sz="0" w:space="0" w:color="auto"/>
        <w:bottom w:val="none" w:sz="0" w:space="0" w:color="auto"/>
        <w:right w:val="none" w:sz="0" w:space="0" w:color="auto"/>
      </w:divBdr>
    </w:div>
    <w:div w:id="894395737">
      <w:bodyDiv w:val="1"/>
      <w:marLeft w:val="0"/>
      <w:marRight w:val="0"/>
      <w:marTop w:val="0"/>
      <w:marBottom w:val="0"/>
      <w:divBdr>
        <w:top w:val="none" w:sz="0" w:space="0" w:color="auto"/>
        <w:left w:val="none" w:sz="0" w:space="0" w:color="auto"/>
        <w:bottom w:val="none" w:sz="0" w:space="0" w:color="auto"/>
        <w:right w:val="none" w:sz="0" w:space="0" w:color="auto"/>
      </w:divBdr>
    </w:div>
    <w:div w:id="960459094">
      <w:bodyDiv w:val="1"/>
      <w:marLeft w:val="0"/>
      <w:marRight w:val="0"/>
      <w:marTop w:val="0"/>
      <w:marBottom w:val="0"/>
      <w:divBdr>
        <w:top w:val="none" w:sz="0" w:space="0" w:color="auto"/>
        <w:left w:val="none" w:sz="0" w:space="0" w:color="auto"/>
        <w:bottom w:val="none" w:sz="0" w:space="0" w:color="auto"/>
        <w:right w:val="none" w:sz="0" w:space="0" w:color="auto"/>
      </w:divBdr>
    </w:div>
    <w:div w:id="980303789">
      <w:bodyDiv w:val="1"/>
      <w:marLeft w:val="0"/>
      <w:marRight w:val="0"/>
      <w:marTop w:val="0"/>
      <w:marBottom w:val="0"/>
      <w:divBdr>
        <w:top w:val="none" w:sz="0" w:space="0" w:color="auto"/>
        <w:left w:val="none" w:sz="0" w:space="0" w:color="auto"/>
        <w:bottom w:val="none" w:sz="0" w:space="0" w:color="auto"/>
        <w:right w:val="none" w:sz="0" w:space="0" w:color="auto"/>
      </w:divBdr>
    </w:div>
    <w:div w:id="988749471">
      <w:bodyDiv w:val="1"/>
      <w:marLeft w:val="0"/>
      <w:marRight w:val="0"/>
      <w:marTop w:val="0"/>
      <w:marBottom w:val="0"/>
      <w:divBdr>
        <w:top w:val="none" w:sz="0" w:space="0" w:color="auto"/>
        <w:left w:val="none" w:sz="0" w:space="0" w:color="auto"/>
        <w:bottom w:val="none" w:sz="0" w:space="0" w:color="auto"/>
        <w:right w:val="none" w:sz="0" w:space="0" w:color="auto"/>
      </w:divBdr>
    </w:div>
    <w:div w:id="1114904919">
      <w:bodyDiv w:val="1"/>
      <w:marLeft w:val="0"/>
      <w:marRight w:val="0"/>
      <w:marTop w:val="0"/>
      <w:marBottom w:val="0"/>
      <w:divBdr>
        <w:top w:val="none" w:sz="0" w:space="0" w:color="auto"/>
        <w:left w:val="none" w:sz="0" w:space="0" w:color="auto"/>
        <w:bottom w:val="none" w:sz="0" w:space="0" w:color="auto"/>
        <w:right w:val="none" w:sz="0" w:space="0" w:color="auto"/>
      </w:divBdr>
    </w:div>
    <w:div w:id="1383334778">
      <w:bodyDiv w:val="1"/>
      <w:marLeft w:val="0"/>
      <w:marRight w:val="0"/>
      <w:marTop w:val="0"/>
      <w:marBottom w:val="0"/>
      <w:divBdr>
        <w:top w:val="none" w:sz="0" w:space="0" w:color="auto"/>
        <w:left w:val="none" w:sz="0" w:space="0" w:color="auto"/>
        <w:bottom w:val="none" w:sz="0" w:space="0" w:color="auto"/>
        <w:right w:val="none" w:sz="0" w:space="0" w:color="auto"/>
      </w:divBdr>
    </w:div>
    <w:div w:id="1416973787">
      <w:bodyDiv w:val="1"/>
      <w:marLeft w:val="0"/>
      <w:marRight w:val="0"/>
      <w:marTop w:val="0"/>
      <w:marBottom w:val="0"/>
      <w:divBdr>
        <w:top w:val="none" w:sz="0" w:space="0" w:color="auto"/>
        <w:left w:val="none" w:sz="0" w:space="0" w:color="auto"/>
        <w:bottom w:val="none" w:sz="0" w:space="0" w:color="auto"/>
        <w:right w:val="none" w:sz="0" w:space="0" w:color="auto"/>
      </w:divBdr>
    </w:div>
    <w:div w:id="1653177388">
      <w:bodyDiv w:val="1"/>
      <w:marLeft w:val="0"/>
      <w:marRight w:val="0"/>
      <w:marTop w:val="0"/>
      <w:marBottom w:val="0"/>
      <w:divBdr>
        <w:top w:val="none" w:sz="0" w:space="0" w:color="auto"/>
        <w:left w:val="none" w:sz="0" w:space="0" w:color="auto"/>
        <w:bottom w:val="none" w:sz="0" w:space="0" w:color="auto"/>
        <w:right w:val="none" w:sz="0" w:space="0" w:color="auto"/>
      </w:divBdr>
      <w:divsChild>
        <w:div w:id="90127303">
          <w:marLeft w:val="0"/>
          <w:marRight w:val="0"/>
          <w:marTop w:val="0"/>
          <w:marBottom w:val="0"/>
          <w:divBdr>
            <w:top w:val="none" w:sz="0" w:space="0" w:color="auto"/>
            <w:left w:val="none" w:sz="0" w:space="0" w:color="auto"/>
            <w:bottom w:val="none" w:sz="0" w:space="0" w:color="auto"/>
            <w:right w:val="none" w:sz="0" w:space="0" w:color="auto"/>
          </w:divBdr>
          <w:divsChild>
            <w:div w:id="1887327188">
              <w:marLeft w:val="0"/>
              <w:marRight w:val="0"/>
              <w:marTop w:val="0"/>
              <w:marBottom w:val="0"/>
              <w:divBdr>
                <w:top w:val="none" w:sz="0" w:space="0" w:color="auto"/>
                <w:left w:val="none" w:sz="0" w:space="0" w:color="auto"/>
                <w:bottom w:val="none" w:sz="0" w:space="0" w:color="auto"/>
                <w:right w:val="none" w:sz="0" w:space="0" w:color="auto"/>
              </w:divBdr>
            </w:div>
          </w:divsChild>
        </w:div>
        <w:div w:id="344090454">
          <w:marLeft w:val="0"/>
          <w:marRight w:val="0"/>
          <w:marTop w:val="0"/>
          <w:marBottom w:val="0"/>
          <w:divBdr>
            <w:top w:val="none" w:sz="0" w:space="0" w:color="auto"/>
            <w:left w:val="none" w:sz="0" w:space="0" w:color="auto"/>
            <w:bottom w:val="none" w:sz="0" w:space="0" w:color="auto"/>
            <w:right w:val="none" w:sz="0" w:space="0" w:color="auto"/>
          </w:divBdr>
          <w:divsChild>
            <w:div w:id="1440029592">
              <w:marLeft w:val="0"/>
              <w:marRight w:val="0"/>
              <w:marTop w:val="0"/>
              <w:marBottom w:val="0"/>
              <w:divBdr>
                <w:top w:val="none" w:sz="0" w:space="0" w:color="auto"/>
                <w:left w:val="none" w:sz="0" w:space="0" w:color="auto"/>
                <w:bottom w:val="none" w:sz="0" w:space="0" w:color="auto"/>
                <w:right w:val="none" w:sz="0" w:space="0" w:color="auto"/>
              </w:divBdr>
            </w:div>
          </w:divsChild>
        </w:div>
        <w:div w:id="1606187607">
          <w:marLeft w:val="0"/>
          <w:marRight w:val="0"/>
          <w:marTop w:val="0"/>
          <w:marBottom w:val="0"/>
          <w:divBdr>
            <w:top w:val="none" w:sz="0" w:space="0" w:color="auto"/>
            <w:left w:val="none" w:sz="0" w:space="0" w:color="auto"/>
            <w:bottom w:val="none" w:sz="0" w:space="0" w:color="auto"/>
            <w:right w:val="none" w:sz="0" w:space="0" w:color="auto"/>
          </w:divBdr>
          <w:divsChild>
            <w:div w:id="1785004138">
              <w:marLeft w:val="0"/>
              <w:marRight w:val="0"/>
              <w:marTop w:val="0"/>
              <w:marBottom w:val="0"/>
              <w:divBdr>
                <w:top w:val="none" w:sz="0" w:space="0" w:color="auto"/>
                <w:left w:val="none" w:sz="0" w:space="0" w:color="auto"/>
                <w:bottom w:val="none" w:sz="0" w:space="0" w:color="auto"/>
                <w:right w:val="none" w:sz="0" w:space="0" w:color="auto"/>
              </w:divBdr>
            </w:div>
          </w:divsChild>
        </w:div>
        <w:div w:id="431439458">
          <w:marLeft w:val="0"/>
          <w:marRight w:val="0"/>
          <w:marTop w:val="0"/>
          <w:marBottom w:val="0"/>
          <w:divBdr>
            <w:top w:val="none" w:sz="0" w:space="0" w:color="auto"/>
            <w:left w:val="none" w:sz="0" w:space="0" w:color="auto"/>
            <w:bottom w:val="none" w:sz="0" w:space="0" w:color="auto"/>
            <w:right w:val="none" w:sz="0" w:space="0" w:color="auto"/>
          </w:divBdr>
          <w:divsChild>
            <w:div w:id="118577079">
              <w:marLeft w:val="0"/>
              <w:marRight w:val="0"/>
              <w:marTop w:val="0"/>
              <w:marBottom w:val="0"/>
              <w:divBdr>
                <w:top w:val="none" w:sz="0" w:space="0" w:color="auto"/>
                <w:left w:val="none" w:sz="0" w:space="0" w:color="auto"/>
                <w:bottom w:val="none" w:sz="0" w:space="0" w:color="auto"/>
                <w:right w:val="none" w:sz="0" w:space="0" w:color="auto"/>
              </w:divBdr>
            </w:div>
          </w:divsChild>
        </w:div>
        <w:div w:id="1630043510">
          <w:marLeft w:val="0"/>
          <w:marRight w:val="0"/>
          <w:marTop w:val="0"/>
          <w:marBottom w:val="0"/>
          <w:divBdr>
            <w:top w:val="none" w:sz="0" w:space="0" w:color="auto"/>
            <w:left w:val="none" w:sz="0" w:space="0" w:color="auto"/>
            <w:bottom w:val="none" w:sz="0" w:space="0" w:color="auto"/>
            <w:right w:val="none" w:sz="0" w:space="0" w:color="auto"/>
          </w:divBdr>
          <w:divsChild>
            <w:div w:id="1054696271">
              <w:marLeft w:val="0"/>
              <w:marRight w:val="0"/>
              <w:marTop w:val="0"/>
              <w:marBottom w:val="0"/>
              <w:divBdr>
                <w:top w:val="none" w:sz="0" w:space="0" w:color="auto"/>
                <w:left w:val="none" w:sz="0" w:space="0" w:color="auto"/>
                <w:bottom w:val="none" w:sz="0" w:space="0" w:color="auto"/>
                <w:right w:val="none" w:sz="0" w:space="0" w:color="auto"/>
              </w:divBdr>
            </w:div>
          </w:divsChild>
        </w:div>
        <w:div w:id="1563523594">
          <w:marLeft w:val="0"/>
          <w:marRight w:val="0"/>
          <w:marTop w:val="0"/>
          <w:marBottom w:val="0"/>
          <w:divBdr>
            <w:top w:val="none" w:sz="0" w:space="0" w:color="auto"/>
            <w:left w:val="none" w:sz="0" w:space="0" w:color="auto"/>
            <w:bottom w:val="none" w:sz="0" w:space="0" w:color="auto"/>
            <w:right w:val="none" w:sz="0" w:space="0" w:color="auto"/>
          </w:divBdr>
          <w:divsChild>
            <w:div w:id="1223296413">
              <w:marLeft w:val="0"/>
              <w:marRight w:val="0"/>
              <w:marTop w:val="0"/>
              <w:marBottom w:val="0"/>
              <w:divBdr>
                <w:top w:val="none" w:sz="0" w:space="0" w:color="auto"/>
                <w:left w:val="none" w:sz="0" w:space="0" w:color="auto"/>
                <w:bottom w:val="none" w:sz="0" w:space="0" w:color="auto"/>
                <w:right w:val="none" w:sz="0" w:space="0" w:color="auto"/>
              </w:divBdr>
            </w:div>
          </w:divsChild>
        </w:div>
        <w:div w:id="968389906">
          <w:marLeft w:val="0"/>
          <w:marRight w:val="0"/>
          <w:marTop w:val="0"/>
          <w:marBottom w:val="0"/>
          <w:divBdr>
            <w:top w:val="none" w:sz="0" w:space="0" w:color="auto"/>
            <w:left w:val="none" w:sz="0" w:space="0" w:color="auto"/>
            <w:bottom w:val="none" w:sz="0" w:space="0" w:color="auto"/>
            <w:right w:val="none" w:sz="0" w:space="0" w:color="auto"/>
          </w:divBdr>
          <w:divsChild>
            <w:div w:id="90201733">
              <w:marLeft w:val="0"/>
              <w:marRight w:val="0"/>
              <w:marTop w:val="0"/>
              <w:marBottom w:val="0"/>
              <w:divBdr>
                <w:top w:val="none" w:sz="0" w:space="0" w:color="auto"/>
                <w:left w:val="none" w:sz="0" w:space="0" w:color="auto"/>
                <w:bottom w:val="none" w:sz="0" w:space="0" w:color="auto"/>
                <w:right w:val="none" w:sz="0" w:space="0" w:color="auto"/>
              </w:divBdr>
            </w:div>
          </w:divsChild>
        </w:div>
        <w:div w:id="305285443">
          <w:marLeft w:val="0"/>
          <w:marRight w:val="0"/>
          <w:marTop w:val="0"/>
          <w:marBottom w:val="0"/>
          <w:divBdr>
            <w:top w:val="none" w:sz="0" w:space="0" w:color="auto"/>
            <w:left w:val="none" w:sz="0" w:space="0" w:color="auto"/>
            <w:bottom w:val="none" w:sz="0" w:space="0" w:color="auto"/>
            <w:right w:val="none" w:sz="0" w:space="0" w:color="auto"/>
          </w:divBdr>
          <w:divsChild>
            <w:div w:id="1339456661">
              <w:marLeft w:val="0"/>
              <w:marRight w:val="0"/>
              <w:marTop w:val="0"/>
              <w:marBottom w:val="0"/>
              <w:divBdr>
                <w:top w:val="none" w:sz="0" w:space="0" w:color="auto"/>
                <w:left w:val="none" w:sz="0" w:space="0" w:color="auto"/>
                <w:bottom w:val="none" w:sz="0" w:space="0" w:color="auto"/>
                <w:right w:val="none" w:sz="0" w:space="0" w:color="auto"/>
              </w:divBdr>
            </w:div>
          </w:divsChild>
        </w:div>
        <w:div w:id="1957523801">
          <w:marLeft w:val="0"/>
          <w:marRight w:val="0"/>
          <w:marTop w:val="0"/>
          <w:marBottom w:val="0"/>
          <w:divBdr>
            <w:top w:val="none" w:sz="0" w:space="0" w:color="auto"/>
            <w:left w:val="none" w:sz="0" w:space="0" w:color="auto"/>
            <w:bottom w:val="none" w:sz="0" w:space="0" w:color="auto"/>
            <w:right w:val="none" w:sz="0" w:space="0" w:color="auto"/>
          </w:divBdr>
          <w:divsChild>
            <w:div w:id="686909013">
              <w:marLeft w:val="0"/>
              <w:marRight w:val="0"/>
              <w:marTop w:val="0"/>
              <w:marBottom w:val="0"/>
              <w:divBdr>
                <w:top w:val="none" w:sz="0" w:space="0" w:color="auto"/>
                <w:left w:val="none" w:sz="0" w:space="0" w:color="auto"/>
                <w:bottom w:val="none" w:sz="0" w:space="0" w:color="auto"/>
                <w:right w:val="none" w:sz="0" w:space="0" w:color="auto"/>
              </w:divBdr>
            </w:div>
          </w:divsChild>
        </w:div>
        <w:div w:id="766003912">
          <w:marLeft w:val="0"/>
          <w:marRight w:val="0"/>
          <w:marTop w:val="0"/>
          <w:marBottom w:val="0"/>
          <w:divBdr>
            <w:top w:val="none" w:sz="0" w:space="0" w:color="auto"/>
            <w:left w:val="none" w:sz="0" w:space="0" w:color="auto"/>
            <w:bottom w:val="none" w:sz="0" w:space="0" w:color="auto"/>
            <w:right w:val="none" w:sz="0" w:space="0" w:color="auto"/>
          </w:divBdr>
          <w:divsChild>
            <w:div w:id="443234232">
              <w:marLeft w:val="0"/>
              <w:marRight w:val="0"/>
              <w:marTop w:val="0"/>
              <w:marBottom w:val="0"/>
              <w:divBdr>
                <w:top w:val="none" w:sz="0" w:space="0" w:color="auto"/>
                <w:left w:val="none" w:sz="0" w:space="0" w:color="auto"/>
                <w:bottom w:val="none" w:sz="0" w:space="0" w:color="auto"/>
                <w:right w:val="none" w:sz="0" w:space="0" w:color="auto"/>
              </w:divBdr>
            </w:div>
          </w:divsChild>
        </w:div>
        <w:div w:id="431365637">
          <w:marLeft w:val="0"/>
          <w:marRight w:val="0"/>
          <w:marTop w:val="0"/>
          <w:marBottom w:val="0"/>
          <w:divBdr>
            <w:top w:val="none" w:sz="0" w:space="0" w:color="auto"/>
            <w:left w:val="none" w:sz="0" w:space="0" w:color="auto"/>
            <w:bottom w:val="none" w:sz="0" w:space="0" w:color="auto"/>
            <w:right w:val="none" w:sz="0" w:space="0" w:color="auto"/>
          </w:divBdr>
          <w:divsChild>
            <w:div w:id="67657091">
              <w:marLeft w:val="0"/>
              <w:marRight w:val="0"/>
              <w:marTop w:val="0"/>
              <w:marBottom w:val="0"/>
              <w:divBdr>
                <w:top w:val="none" w:sz="0" w:space="0" w:color="auto"/>
                <w:left w:val="none" w:sz="0" w:space="0" w:color="auto"/>
                <w:bottom w:val="none" w:sz="0" w:space="0" w:color="auto"/>
                <w:right w:val="none" w:sz="0" w:space="0" w:color="auto"/>
              </w:divBdr>
            </w:div>
          </w:divsChild>
        </w:div>
        <w:div w:id="1956716556">
          <w:marLeft w:val="0"/>
          <w:marRight w:val="0"/>
          <w:marTop w:val="0"/>
          <w:marBottom w:val="0"/>
          <w:divBdr>
            <w:top w:val="none" w:sz="0" w:space="0" w:color="auto"/>
            <w:left w:val="none" w:sz="0" w:space="0" w:color="auto"/>
            <w:bottom w:val="none" w:sz="0" w:space="0" w:color="auto"/>
            <w:right w:val="none" w:sz="0" w:space="0" w:color="auto"/>
          </w:divBdr>
          <w:divsChild>
            <w:div w:id="947347636">
              <w:marLeft w:val="0"/>
              <w:marRight w:val="0"/>
              <w:marTop w:val="0"/>
              <w:marBottom w:val="0"/>
              <w:divBdr>
                <w:top w:val="none" w:sz="0" w:space="0" w:color="auto"/>
                <w:left w:val="none" w:sz="0" w:space="0" w:color="auto"/>
                <w:bottom w:val="none" w:sz="0" w:space="0" w:color="auto"/>
                <w:right w:val="none" w:sz="0" w:space="0" w:color="auto"/>
              </w:divBdr>
            </w:div>
          </w:divsChild>
        </w:div>
        <w:div w:id="1830712431">
          <w:marLeft w:val="0"/>
          <w:marRight w:val="0"/>
          <w:marTop w:val="0"/>
          <w:marBottom w:val="0"/>
          <w:divBdr>
            <w:top w:val="none" w:sz="0" w:space="0" w:color="auto"/>
            <w:left w:val="none" w:sz="0" w:space="0" w:color="auto"/>
            <w:bottom w:val="none" w:sz="0" w:space="0" w:color="auto"/>
            <w:right w:val="none" w:sz="0" w:space="0" w:color="auto"/>
          </w:divBdr>
          <w:divsChild>
            <w:div w:id="1942177640">
              <w:marLeft w:val="0"/>
              <w:marRight w:val="0"/>
              <w:marTop w:val="0"/>
              <w:marBottom w:val="0"/>
              <w:divBdr>
                <w:top w:val="none" w:sz="0" w:space="0" w:color="auto"/>
                <w:left w:val="none" w:sz="0" w:space="0" w:color="auto"/>
                <w:bottom w:val="none" w:sz="0" w:space="0" w:color="auto"/>
                <w:right w:val="none" w:sz="0" w:space="0" w:color="auto"/>
              </w:divBdr>
            </w:div>
          </w:divsChild>
        </w:div>
        <w:div w:id="1512138649">
          <w:marLeft w:val="0"/>
          <w:marRight w:val="0"/>
          <w:marTop w:val="0"/>
          <w:marBottom w:val="0"/>
          <w:divBdr>
            <w:top w:val="none" w:sz="0" w:space="0" w:color="auto"/>
            <w:left w:val="none" w:sz="0" w:space="0" w:color="auto"/>
            <w:bottom w:val="none" w:sz="0" w:space="0" w:color="auto"/>
            <w:right w:val="none" w:sz="0" w:space="0" w:color="auto"/>
          </w:divBdr>
          <w:divsChild>
            <w:div w:id="1949585206">
              <w:marLeft w:val="0"/>
              <w:marRight w:val="0"/>
              <w:marTop w:val="0"/>
              <w:marBottom w:val="0"/>
              <w:divBdr>
                <w:top w:val="none" w:sz="0" w:space="0" w:color="auto"/>
                <w:left w:val="none" w:sz="0" w:space="0" w:color="auto"/>
                <w:bottom w:val="none" w:sz="0" w:space="0" w:color="auto"/>
                <w:right w:val="none" w:sz="0" w:space="0" w:color="auto"/>
              </w:divBdr>
            </w:div>
          </w:divsChild>
        </w:div>
        <w:div w:id="1757283601">
          <w:marLeft w:val="0"/>
          <w:marRight w:val="0"/>
          <w:marTop w:val="0"/>
          <w:marBottom w:val="0"/>
          <w:divBdr>
            <w:top w:val="none" w:sz="0" w:space="0" w:color="auto"/>
            <w:left w:val="none" w:sz="0" w:space="0" w:color="auto"/>
            <w:bottom w:val="none" w:sz="0" w:space="0" w:color="auto"/>
            <w:right w:val="none" w:sz="0" w:space="0" w:color="auto"/>
          </w:divBdr>
          <w:divsChild>
            <w:div w:id="1861620333">
              <w:marLeft w:val="0"/>
              <w:marRight w:val="0"/>
              <w:marTop w:val="0"/>
              <w:marBottom w:val="0"/>
              <w:divBdr>
                <w:top w:val="none" w:sz="0" w:space="0" w:color="auto"/>
                <w:left w:val="none" w:sz="0" w:space="0" w:color="auto"/>
                <w:bottom w:val="none" w:sz="0" w:space="0" w:color="auto"/>
                <w:right w:val="none" w:sz="0" w:space="0" w:color="auto"/>
              </w:divBdr>
            </w:div>
          </w:divsChild>
        </w:div>
        <w:div w:id="1675302286">
          <w:marLeft w:val="0"/>
          <w:marRight w:val="0"/>
          <w:marTop w:val="0"/>
          <w:marBottom w:val="0"/>
          <w:divBdr>
            <w:top w:val="none" w:sz="0" w:space="0" w:color="auto"/>
            <w:left w:val="none" w:sz="0" w:space="0" w:color="auto"/>
            <w:bottom w:val="none" w:sz="0" w:space="0" w:color="auto"/>
            <w:right w:val="none" w:sz="0" w:space="0" w:color="auto"/>
          </w:divBdr>
          <w:divsChild>
            <w:div w:id="1844005162">
              <w:marLeft w:val="0"/>
              <w:marRight w:val="0"/>
              <w:marTop w:val="0"/>
              <w:marBottom w:val="0"/>
              <w:divBdr>
                <w:top w:val="none" w:sz="0" w:space="0" w:color="auto"/>
                <w:left w:val="none" w:sz="0" w:space="0" w:color="auto"/>
                <w:bottom w:val="none" w:sz="0" w:space="0" w:color="auto"/>
                <w:right w:val="none" w:sz="0" w:space="0" w:color="auto"/>
              </w:divBdr>
            </w:div>
          </w:divsChild>
        </w:div>
        <w:div w:id="532426222">
          <w:marLeft w:val="0"/>
          <w:marRight w:val="0"/>
          <w:marTop w:val="0"/>
          <w:marBottom w:val="0"/>
          <w:divBdr>
            <w:top w:val="none" w:sz="0" w:space="0" w:color="auto"/>
            <w:left w:val="none" w:sz="0" w:space="0" w:color="auto"/>
            <w:bottom w:val="none" w:sz="0" w:space="0" w:color="auto"/>
            <w:right w:val="none" w:sz="0" w:space="0" w:color="auto"/>
          </w:divBdr>
          <w:divsChild>
            <w:div w:id="102766231">
              <w:marLeft w:val="0"/>
              <w:marRight w:val="0"/>
              <w:marTop w:val="0"/>
              <w:marBottom w:val="0"/>
              <w:divBdr>
                <w:top w:val="none" w:sz="0" w:space="0" w:color="auto"/>
                <w:left w:val="none" w:sz="0" w:space="0" w:color="auto"/>
                <w:bottom w:val="none" w:sz="0" w:space="0" w:color="auto"/>
                <w:right w:val="none" w:sz="0" w:space="0" w:color="auto"/>
              </w:divBdr>
            </w:div>
          </w:divsChild>
        </w:div>
        <w:div w:id="335234598">
          <w:marLeft w:val="0"/>
          <w:marRight w:val="0"/>
          <w:marTop w:val="0"/>
          <w:marBottom w:val="0"/>
          <w:divBdr>
            <w:top w:val="none" w:sz="0" w:space="0" w:color="auto"/>
            <w:left w:val="none" w:sz="0" w:space="0" w:color="auto"/>
            <w:bottom w:val="none" w:sz="0" w:space="0" w:color="auto"/>
            <w:right w:val="none" w:sz="0" w:space="0" w:color="auto"/>
          </w:divBdr>
          <w:divsChild>
            <w:div w:id="628126915">
              <w:marLeft w:val="0"/>
              <w:marRight w:val="0"/>
              <w:marTop w:val="0"/>
              <w:marBottom w:val="0"/>
              <w:divBdr>
                <w:top w:val="none" w:sz="0" w:space="0" w:color="auto"/>
                <w:left w:val="none" w:sz="0" w:space="0" w:color="auto"/>
                <w:bottom w:val="none" w:sz="0" w:space="0" w:color="auto"/>
                <w:right w:val="none" w:sz="0" w:space="0" w:color="auto"/>
              </w:divBdr>
            </w:div>
          </w:divsChild>
        </w:div>
        <w:div w:id="1205480426">
          <w:marLeft w:val="0"/>
          <w:marRight w:val="0"/>
          <w:marTop w:val="0"/>
          <w:marBottom w:val="0"/>
          <w:divBdr>
            <w:top w:val="none" w:sz="0" w:space="0" w:color="auto"/>
            <w:left w:val="none" w:sz="0" w:space="0" w:color="auto"/>
            <w:bottom w:val="none" w:sz="0" w:space="0" w:color="auto"/>
            <w:right w:val="none" w:sz="0" w:space="0" w:color="auto"/>
          </w:divBdr>
          <w:divsChild>
            <w:div w:id="813716714">
              <w:marLeft w:val="0"/>
              <w:marRight w:val="0"/>
              <w:marTop w:val="0"/>
              <w:marBottom w:val="0"/>
              <w:divBdr>
                <w:top w:val="none" w:sz="0" w:space="0" w:color="auto"/>
                <w:left w:val="none" w:sz="0" w:space="0" w:color="auto"/>
                <w:bottom w:val="none" w:sz="0" w:space="0" w:color="auto"/>
                <w:right w:val="none" w:sz="0" w:space="0" w:color="auto"/>
              </w:divBdr>
            </w:div>
          </w:divsChild>
        </w:div>
        <w:div w:id="1175074999">
          <w:marLeft w:val="0"/>
          <w:marRight w:val="0"/>
          <w:marTop w:val="0"/>
          <w:marBottom w:val="0"/>
          <w:divBdr>
            <w:top w:val="none" w:sz="0" w:space="0" w:color="auto"/>
            <w:left w:val="none" w:sz="0" w:space="0" w:color="auto"/>
            <w:bottom w:val="none" w:sz="0" w:space="0" w:color="auto"/>
            <w:right w:val="none" w:sz="0" w:space="0" w:color="auto"/>
          </w:divBdr>
          <w:divsChild>
            <w:div w:id="1098719353">
              <w:marLeft w:val="0"/>
              <w:marRight w:val="0"/>
              <w:marTop w:val="0"/>
              <w:marBottom w:val="0"/>
              <w:divBdr>
                <w:top w:val="none" w:sz="0" w:space="0" w:color="auto"/>
                <w:left w:val="none" w:sz="0" w:space="0" w:color="auto"/>
                <w:bottom w:val="none" w:sz="0" w:space="0" w:color="auto"/>
                <w:right w:val="none" w:sz="0" w:space="0" w:color="auto"/>
              </w:divBdr>
            </w:div>
          </w:divsChild>
        </w:div>
        <w:div w:id="123041714">
          <w:marLeft w:val="0"/>
          <w:marRight w:val="0"/>
          <w:marTop w:val="0"/>
          <w:marBottom w:val="0"/>
          <w:divBdr>
            <w:top w:val="none" w:sz="0" w:space="0" w:color="auto"/>
            <w:left w:val="none" w:sz="0" w:space="0" w:color="auto"/>
            <w:bottom w:val="none" w:sz="0" w:space="0" w:color="auto"/>
            <w:right w:val="none" w:sz="0" w:space="0" w:color="auto"/>
          </w:divBdr>
          <w:divsChild>
            <w:div w:id="1718122248">
              <w:marLeft w:val="0"/>
              <w:marRight w:val="0"/>
              <w:marTop w:val="0"/>
              <w:marBottom w:val="0"/>
              <w:divBdr>
                <w:top w:val="none" w:sz="0" w:space="0" w:color="auto"/>
                <w:left w:val="none" w:sz="0" w:space="0" w:color="auto"/>
                <w:bottom w:val="none" w:sz="0" w:space="0" w:color="auto"/>
                <w:right w:val="none" w:sz="0" w:space="0" w:color="auto"/>
              </w:divBdr>
            </w:div>
          </w:divsChild>
        </w:div>
        <w:div w:id="1062799714">
          <w:marLeft w:val="0"/>
          <w:marRight w:val="0"/>
          <w:marTop w:val="0"/>
          <w:marBottom w:val="0"/>
          <w:divBdr>
            <w:top w:val="none" w:sz="0" w:space="0" w:color="auto"/>
            <w:left w:val="none" w:sz="0" w:space="0" w:color="auto"/>
            <w:bottom w:val="none" w:sz="0" w:space="0" w:color="auto"/>
            <w:right w:val="none" w:sz="0" w:space="0" w:color="auto"/>
          </w:divBdr>
          <w:divsChild>
            <w:div w:id="89086453">
              <w:marLeft w:val="0"/>
              <w:marRight w:val="0"/>
              <w:marTop w:val="0"/>
              <w:marBottom w:val="0"/>
              <w:divBdr>
                <w:top w:val="none" w:sz="0" w:space="0" w:color="auto"/>
                <w:left w:val="none" w:sz="0" w:space="0" w:color="auto"/>
                <w:bottom w:val="none" w:sz="0" w:space="0" w:color="auto"/>
                <w:right w:val="none" w:sz="0" w:space="0" w:color="auto"/>
              </w:divBdr>
            </w:div>
          </w:divsChild>
        </w:div>
        <w:div w:id="1473864875">
          <w:marLeft w:val="0"/>
          <w:marRight w:val="0"/>
          <w:marTop w:val="0"/>
          <w:marBottom w:val="0"/>
          <w:divBdr>
            <w:top w:val="none" w:sz="0" w:space="0" w:color="auto"/>
            <w:left w:val="none" w:sz="0" w:space="0" w:color="auto"/>
            <w:bottom w:val="none" w:sz="0" w:space="0" w:color="auto"/>
            <w:right w:val="none" w:sz="0" w:space="0" w:color="auto"/>
          </w:divBdr>
          <w:divsChild>
            <w:div w:id="190842509">
              <w:marLeft w:val="0"/>
              <w:marRight w:val="0"/>
              <w:marTop w:val="0"/>
              <w:marBottom w:val="0"/>
              <w:divBdr>
                <w:top w:val="none" w:sz="0" w:space="0" w:color="auto"/>
                <w:left w:val="none" w:sz="0" w:space="0" w:color="auto"/>
                <w:bottom w:val="none" w:sz="0" w:space="0" w:color="auto"/>
                <w:right w:val="none" w:sz="0" w:space="0" w:color="auto"/>
              </w:divBdr>
            </w:div>
          </w:divsChild>
        </w:div>
        <w:div w:id="1372074994">
          <w:marLeft w:val="0"/>
          <w:marRight w:val="0"/>
          <w:marTop w:val="0"/>
          <w:marBottom w:val="0"/>
          <w:divBdr>
            <w:top w:val="none" w:sz="0" w:space="0" w:color="auto"/>
            <w:left w:val="none" w:sz="0" w:space="0" w:color="auto"/>
            <w:bottom w:val="none" w:sz="0" w:space="0" w:color="auto"/>
            <w:right w:val="none" w:sz="0" w:space="0" w:color="auto"/>
          </w:divBdr>
          <w:divsChild>
            <w:div w:id="497690362">
              <w:marLeft w:val="0"/>
              <w:marRight w:val="0"/>
              <w:marTop w:val="0"/>
              <w:marBottom w:val="0"/>
              <w:divBdr>
                <w:top w:val="none" w:sz="0" w:space="0" w:color="auto"/>
                <w:left w:val="none" w:sz="0" w:space="0" w:color="auto"/>
                <w:bottom w:val="none" w:sz="0" w:space="0" w:color="auto"/>
                <w:right w:val="none" w:sz="0" w:space="0" w:color="auto"/>
              </w:divBdr>
            </w:div>
          </w:divsChild>
        </w:div>
        <w:div w:id="887423846">
          <w:marLeft w:val="0"/>
          <w:marRight w:val="0"/>
          <w:marTop w:val="0"/>
          <w:marBottom w:val="0"/>
          <w:divBdr>
            <w:top w:val="none" w:sz="0" w:space="0" w:color="auto"/>
            <w:left w:val="none" w:sz="0" w:space="0" w:color="auto"/>
            <w:bottom w:val="none" w:sz="0" w:space="0" w:color="auto"/>
            <w:right w:val="none" w:sz="0" w:space="0" w:color="auto"/>
          </w:divBdr>
          <w:divsChild>
            <w:div w:id="1451779991">
              <w:marLeft w:val="0"/>
              <w:marRight w:val="0"/>
              <w:marTop w:val="0"/>
              <w:marBottom w:val="0"/>
              <w:divBdr>
                <w:top w:val="none" w:sz="0" w:space="0" w:color="auto"/>
                <w:left w:val="none" w:sz="0" w:space="0" w:color="auto"/>
                <w:bottom w:val="none" w:sz="0" w:space="0" w:color="auto"/>
                <w:right w:val="none" w:sz="0" w:space="0" w:color="auto"/>
              </w:divBdr>
            </w:div>
          </w:divsChild>
        </w:div>
        <w:div w:id="480853126">
          <w:marLeft w:val="0"/>
          <w:marRight w:val="0"/>
          <w:marTop w:val="0"/>
          <w:marBottom w:val="0"/>
          <w:divBdr>
            <w:top w:val="none" w:sz="0" w:space="0" w:color="auto"/>
            <w:left w:val="none" w:sz="0" w:space="0" w:color="auto"/>
            <w:bottom w:val="none" w:sz="0" w:space="0" w:color="auto"/>
            <w:right w:val="none" w:sz="0" w:space="0" w:color="auto"/>
          </w:divBdr>
          <w:divsChild>
            <w:div w:id="1838157529">
              <w:marLeft w:val="0"/>
              <w:marRight w:val="0"/>
              <w:marTop w:val="0"/>
              <w:marBottom w:val="0"/>
              <w:divBdr>
                <w:top w:val="none" w:sz="0" w:space="0" w:color="auto"/>
                <w:left w:val="none" w:sz="0" w:space="0" w:color="auto"/>
                <w:bottom w:val="none" w:sz="0" w:space="0" w:color="auto"/>
                <w:right w:val="none" w:sz="0" w:space="0" w:color="auto"/>
              </w:divBdr>
            </w:div>
          </w:divsChild>
        </w:div>
        <w:div w:id="495192838">
          <w:marLeft w:val="0"/>
          <w:marRight w:val="0"/>
          <w:marTop w:val="0"/>
          <w:marBottom w:val="0"/>
          <w:divBdr>
            <w:top w:val="none" w:sz="0" w:space="0" w:color="auto"/>
            <w:left w:val="none" w:sz="0" w:space="0" w:color="auto"/>
            <w:bottom w:val="none" w:sz="0" w:space="0" w:color="auto"/>
            <w:right w:val="none" w:sz="0" w:space="0" w:color="auto"/>
          </w:divBdr>
          <w:divsChild>
            <w:div w:id="141625462">
              <w:marLeft w:val="0"/>
              <w:marRight w:val="0"/>
              <w:marTop w:val="0"/>
              <w:marBottom w:val="0"/>
              <w:divBdr>
                <w:top w:val="none" w:sz="0" w:space="0" w:color="auto"/>
                <w:left w:val="none" w:sz="0" w:space="0" w:color="auto"/>
                <w:bottom w:val="none" w:sz="0" w:space="0" w:color="auto"/>
                <w:right w:val="none" w:sz="0" w:space="0" w:color="auto"/>
              </w:divBdr>
            </w:div>
          </w:divsChild>
        </w:div>
        <w:div w:id="950625514">
          <w:marLeft w:val="0"/>
          <w:marRight w:val="0"/>
          <w:marTop w:val="0"/>
          <w:marBottom w:val="0"/>
          <w:divBdr>
            <w:top w:val="none" w:sz="0" w:space="0" w:color="auto"/>
            <w:left w:val="none" w:sz="0" w:space="0" w:color="auto"/>
            <w:bottom w:val="none" w:sz="0" w:space="0" w:color="auto"/>
            <w:right w:val="none" w:sz="0" w:space="0" w:color="auto"/>
          </w:divBdr>
          <w:divsChild>
            <w:div w:id="1566187807">
              <w:marLeft w:val="0"/>
              <w:marRight w:val="0"/>
              <w:marTop w:val="0"/>
              <w:marBottom w:val="0"/>
              <w:divBdr>
                <w:top w:val="none" w:sz="0" w:space="0" w:color="auto"/>
                <w:left w:val="none" w:sz="0" w:space="0" w:color="auto"/>
                <w:bottom w:val="none" w:sz="0" w:space="0" w:color="auto"/>
                <w:right w:val="none" w:sz="0" w:space="0" w:color="auto"/>
              </w:divBdr>
            </w:div>
          </w:divsChild>
        </w:div>
        <w:div w:id="574364228">
          <w:marLeft w:val="0"/>
          <w:marRight w:val="0"/>
          <w:marTop w:val="0"/>
          <w:marBottom w:val="0"/>
          <w:divBdr>
            <w:top w:val="none" w:sz="0" w:space="0" w:color="auto"/>
            <w:left w:val="none" w:sz="0" w:space="0" w:color="auto"/>
            <w:bottom w:val="none" w:sz="0" w:space="0" w:color="auto"/>
            <w:right w:val="none" w:sz="0" w:space="0" w:color="auto"/>
          </w:divBdr>
          <w:divsChild>
            <w:div w:id="259989740">
              <w:marLeft w:val="0"/>
              <w:marRight w:val="0"/>
              <w:marTop w:val="0"/>
              <w:marBottom w:val="0"/>
              <w:divBdr>
                <w:top w:val="none" w:sz="0" w:space="0" w:color="auto"/>
                <w:left w:val="none" w:sz="0" w:space="0" w:color="auto"/>
                <w:bottom w:val="none" w:sz="0" w:space="0" w:color="auto"/>
                <w:right w:val="none" w:sz="0" w:space="0" w:color="auto"/>
              </w:divBdr>
            </w:div>
          </w:divsChild>
        </w:div>
        <w:div w:id="12725897">
          <w:marLeft w:val="0"/>
          <w:marRight w:val="0"/>
          <w:marTop w:val="0"/>
          <w:marBottom w:val="0"/>
          <w:divBdr>
            <w:top w:val="none" w:sz="0" w:space="0" w:color="auto"/>
            <w:left w:val="none" w:sz="0" w:space="0" w:color="auto"/>
            <w:bottom w:val="none" w:sz="0" w:space="0" w:color="auto"/>
            <w:right w:val="none" w:sz="0" w:space="0" w:color="auto"/>
          </w:divBdr>
          <w:divsChild>
            <w:div w:id="815146157">
              <w:marLeft w:val="0"/>
              <w:marRight w:val="0"/>
              <w:marTop w:val="0"/>
              <w:marBottom w:val="0"/>
              <w:divBdr>
                <w:top w:val="none" w:sz="0" w:space="0" w:color="auto"/>
                <w:left w:val="none" w:sz="0" w:space="0" w:color="auto"/>
                <w:bottom w:val="none" w:sz="0" w:space="0" w:color="auto"/>
                <w:right w:val="none" w:sz="0" w:space="0" w:color="auto"/>
              </w:divBdr>
            </w:div>
          </w:divsChild>
        </w:div>
        <w:div w:id="200364973">
          <w:marLeft w:val="0"/>
          <w:marRight w:val="0"/>
          <w:marTop w:val="0"/>
          <w:marBottom w:val="0"/>
          <w:divBdr>
            <w:top w:val="none" w:sz="0" w:space="0" w:color="auto"/>
            <w:left w:val="none" w:sz="0" w:space="0" w:color="auto"/>
            <w:bottom w:val="none" w:sz="0" w:space="0" w:color="auto"/>
            <w:right w:val="none" w:sz="0" w:space="0" w:color="auto"/>
          </w:divBdr>
          <w:divsChild>
            <w:div w:id="1672248499">
              <w:marLeft w:val="0"/>
              <w:marRight w:val="0"/>
              <w:marTop w:val="0"/>
              <w:marBottom w:val="0"/>
              <w:divBdr>
                <w:top w:val="none" w:sz="0" w:space="0" w:color="auto"/>
                <w:left w:val="none" w:sz="0" w:space="0" w:color="auto"/>
                <w:bottom w:val="none" w:sz="0" w:space="0" w:color="auto"/>
                <w:right w:val="none" w:sz="0" w:space="0" w:color="auto"/>
              </w:divBdr>
            </w:div>
          </w:divsChild>
        </w:div>
        <w:div w:id="284775380">
          <w:marLeft w:val="0"/>
          <w:marRight w:val="0"/>
          <w:marTop w:val="0"/>
          <w:marBottom w:val="0"/>
          <w:divBdr>
            <w:top w:val="none" w:sz="0" w:space="0" w:color="auto"/>
            <w:left w:val="none" w:sz="0" w:space="0" w:color="auto"/>
            <w:bottom w:val="none" w:sz="0" w:space="0" w:color="auto"/>
            <w:right w:val="none" w:sz="0" w:space="0" w:color="auto"/>
          </w:divBdr>
          <w:divsChild>
            <w:div w:id="786041620">
              <w:marLeft w:val="0"/>
              <w:marRight w:val="0"/>
              <w:marTop w:val="0"/>
              <w:marBottom w:val="0"/>
              <w:divBdr>
                <w:top w:val="none" w:sz="0" w:space="0" w:color="auto"/>
                <w:left w:val="none" w:sz="0" w:space="0" w:color="auto"/>
                <w:bottom w:val="none" w:sz="0" w:space="0" w:color="auto"/>
                <w:right w:val="none" w:sz="0" w:space="0" w:color="auto"/>
              </w:divBdr>
            </w:div>
          </w:divsChild>
        </w:div>
        <w:div w:id="537547291">
          <w:marLeft w:val="0"/>
          <w:marRight w:val="0"/>
          <w:marTop w:val="0"/>
          <w:marBottom w:val="0"/>
          <w:divBdr>
            <w:top w:val="none" w:sz="0" w:space="0" w:color="auto"/>
            <w:left w:val="none" w:sz="0" w:space="0" w:color="auto"/>
            <w:bottom w:val="none" w:sz="0" w:space="0" w:color="auto"/>
            <w:right w:val="none" w:sz="0" w:space="0" w:color="auto"/>
          </w:divBdr>
          <w:divsChild>
            <w:div w:id="195581151">
              <w:marLeft w:val="0"/>
              <w:marRight w:val="0"/>
              <w:marTop w:val="0"/>
              <w:marBottom w:val="0"/>
              <w:divBdr>
                <w:top w:val="none" w:sz="0" w:space="0" w:color="auto"/>
                <w:left w:val="none" w:sz="0" w:space="0" w:color="auto"/>
                <w:bottom w:val="none" w:sz="0" w:space="0" w:color="auto"/>
                <w:right w:val="none" w:sz="0" w:space="0" w:color="auto"/>
              </w:divBdr>
            </w:div>
          </w:divsChild>
        </w:div>
        <w:div w:id="2012369160">
          <w:marLeft w:val="0"/>
          <w:marRight w:val="0"/>
          <w:marTop w:val="0"/>
          <w:marBottom w:val="0"/>
          <w:divBdr>
            <w:top w:val="none" w:sz="0" w:space="0" w:color="auto"/>
            <w:left w:val="none" w:sz="0" w:space="0" w:color="auto"/>
            <w:bottom w:val="none" w:sz="0" w:space="0" w:color="auto"/>
            <w:right w:val="none" w:sz="0" w:space="0" w:color="auto"/>
          </w:divBdr>
          <w:divsChild>
            <w:div w:id="57747742">
              <w:marLeft w:val="0"/>
              <w:marRight w:val="0"/>
              <w:marTop w:val="0"/>
              <w:marBottom w:val="0"/>
              <w:divBdr>
                <w:top w:val="none" w:sz="0" w:space="0" w:color="auto"/>
                <w:left w:val="none" w:sz="0" w:space="0" w:color="auto"/>
                <w:bottom w:val="none" w:sz="0" w:space="0" w:color="auto"/>
                <w:right w:val="none" w:sz="0" w:space="0" w:color="auto"/>
              </w:divBdr>
            </w:div>
          </w:divsChild>
        </w:div>
        <w:div w:id="2059011332">
          <w:marLeft w:val="0"/>
          <w:marRight w:val="0"/>
          <w:marTop w:val="0"/>
          <w:marBottom w:val="0"/>
          <w:divBdr>
            <w:top w:val="none" w:sz="0" w:space="0" w:color="auto"/>
            <w:left w:val="none" w:sz="0" w:space="0" w:color="auto"/>
            <w:bottom w:val="none" w:sz="0" w:space="0" w:color="auto"/>
            <w:right w:val="none" w:sz="0" w:space="0" w:color="auto"/>
          </w:divBdr>
          <w:divsChild>
            <w:div w:id="808936815">
              <w:marLeft w:val="0"/>
              <w:marRight w:val="0"/>
              <w:marTop w:val="0"/>
              <w:marBottom w:val="0"/>
              <w:divBdr>
                <w:top w:val="none" w:sz="0" w:space="0" w:color="auto"/>
                <w:left w:val="none" w:sz="0" w:space="0" w:color="auto"/>
                <w:bottom w:val="none" w:sz="0" w:space="0" w:color="auto"/>
                <w:right w:val="none" w:sz="0" w:space="0" w:color="auto"/>
              </w:divBdr>
            </w:div>
          </w:divsChild>
        </w:div>
        <w:div w:id="1510945304">
          <w:marLeft w:val="0"/>
          <w:marRight w:val="0"/>
          <w:marTop w:val="0"/>
          <w:marBottom w:val="0"/>
          <w:divBdr>
            <w:top w:val="none" w:sz="0" w:space="0" w:color="auto"/>
            <w:left w:val="none" w:sz="0" w:space="0" w:color="auto"/>
            <w:bottom w:val="none" w:sz="0" w:space="0" w:color="auto"/>
            <w:right w:val="none" w:sz="0" w:space="0" w:color="auto"/>
          </w:divBdr>
          <w:divsChild>
            <w:div w:id="2064986952">
              <w:marLeft w:val="0"/>
              <w:marRight w:val="0"/>
              <w:marTop w:val="0"/>
              <w:marBottom w:val="0"/>
              <w:divBdr>
                <w:top w:val="none" w:sz="0" w:space="0" w:color="auto"/>
                <w:left w:val="none" w:sz="0" w:space="0" w:color="auto"/>
                <w:bottom w:val="none" w:sz="0" w:space="0" w:color="auto"/>
                <w:right w:val="none" w:sz="0" w:space="0" w:color="auto"/>
              </w:divBdr>
            </w:div>
          </w:divsChild>
        </w:div>
        <w:div w:id="721099016">
          <w:marLeft w:val="0"/>
          <w:marRight w:val="0"/>
          <w:marTop w:val="0"/>
          <w:marBottom w:val="0"/>
          <w:divBdr>
            <w:top w:val="none" w:sz="0" w:space="0" w:color="auto"/>
            <w:left w:val="none" w:sz="0" w:space="0" w:color="auto"/>
            <w:bottom w:val="none" w:sz="0" w:space="0" w:color="auto"/>
            <w:right w:val="none" w:sz="0" w:space="0" w:color="auto"/>
          </w:divBdr>
          <w:divsChild>
            <w:div w:id="1184319657">
              <w:marLeft w:val="0"/>
              <w:marRight w:val="0"/>
              <w:marTop w:val="0"/>
              <w:marBottom w:val="0"/>
              <w:divBdr>
                <w:top w:val="none" w:sz="0" w:space="0" w:color="auto"/>
                <w:left w:val="none" w:sz="0" w:space="0" w:color="auto"/>
                <w:bottom w:val="none" w:sz="0" w:space="0" w:color="auto"/>
                <w:right w:val="none" w:sz="0" w:space="0" w:color="auto"/>
              </w:divBdr>
            </w:div>
          </w:divsChild>
        </w:div>
        <w:div w:id="535242393">
          <w:marLeft w:val="0"/>
          <w:marRight w:val="0"/>
          <w:marTop w:val="0"/>
          <w:marBottom w:val="0"/>
          <w:divBdr>
            <w:top w:val="none" w:sz="0" w:space="0" w:color="auto"/>
            <w:left w:val="none" w:sz="0" w:space="0" w:color="auto"/>
            <w:bottom w:val="none" w:sz="0" w:space="0" w:color="auto"/>
            <w:right w:val="none" w:sz="0" w:space="0" w:color="auto"/>
          </w:divBdr>
          <w:divsChild>
            <w:div w:id="1447771898">
              <w:marLeft w:val="0"/>
              <w:marRight w:val="0"/>
              <w:marTop w:val="0"/>
              <w:marBottom w:val="0"/>
              <w:divBdr>
                <w:top w:val="none" w:sz="0" w:space="0" w:color="auto"/>
                <w:left w:val="none" w:sz="0" w:space="0" w:color="auto"/>
                <w:bottom w:val="none" w:sz="0" w:space="0" w:color="auto"/>
                <w:right w:val="none" w:sz="0" w:space="0" w:color="auto"/>
              </w:divBdr>
            </w:div>
          </w:divsChild>
        </w:div>
        <w:div w:id="1718621553">
          <w:marLeft w:val="0"/>
          <w:marRight w:val="0"/>
          <w:marTop w:val="0"/>
          <w:marBottom w:val="0"/>
          <w:divBdr>
            <w:top w:val="none" w:sz="0" w:space="0" w:color="auto"/>
            <w:left w:val="none" w:sz="0" w:space="0" w:color="auto"/>
            <w:bottom w:val="none" w:sz="0" w:space="0" w:color="auto"/>
            <w:right w:val="none" w:sz="0" w:space="0" w:color="auto"/>
          </w:divBdr>
          <w:divsChild>
            <w:div w:id="1162963835">
              <w:marLeft w:val="0"/>
              <w:marRight w:val="0"/>
              <w:marTop w:val="0"/>
              <w:marBottom w:val="0"/>
              <w:divBdr>
                <w:top w:val="none" w:sz="0" w:space="0" w:color="auto"/>
                <w:left w:val="none" w:sz="0" w:space="0" w:color="auto"/>
                <w:bottom w:val="none" w:sz="0" w:space="0" w:color="auto"/>
                <w:right w:val="none" w:sz="0" w:space="0" w:color="auto"/>
              </w:divBdr>
            </w:div>
          </w:divsChild>
        </w:div>
        <w:div w:id="186988093">
          <w:marLeft w:val="0"/>
          <w:marRight w:val="0"/>
          <w:marTop w:val="0"/>
          <w:marBottom w:val="0"/>
          <w:divBdr>
            <w:top w:val="none" w:sz="0" w:space="0" w:color="auto"/>
            <w:left w:val="none" w:sz="0" w:space="0" w:color="auto"/>
            <w:bottom w:val="none" w:sz="0" w:space="0" w:color="auto"/>
            <w:right w:val="none" w:sz="0" w:space="0" w:color="auto"/>
          </w:divBdr>
          <w:divsChild>
            <w:div w:id="653680984">
              <w:marLeft w:val="0"/>
              <w:marRight w:val="0"/>
              <w:marTop w:val="0"/>
              <w:marBottom w:val="0"/>
              <w:divBdr>
                <w:top w:val="none" w:sz="0" w:space="0" w:color="auto"/>
                <w:left w:val="none" w:sz="0" w:space="0" w:color="auto"/>
                <w:bottom w:val="none" w:sz="0" w:space="0" w:color="auto"/>
                <w:right w:val="none" w:sz="0" w:space="0" w:color="auto"/>
              </w:divBdr>
            </w:div>
          </w:divsChild>
        </w:div>
        <w:div w:id="533618678">
          <w:marLeft w:val="0"/>
          <w:marRight w:val="0"/>
          <w:marTop w:val="0"/>
          <w:marBottom w:val="0"/>
          <w:divBdr>
            <w:top w:val="none" w:sz="0" w:space="0" w:color="auto"/>
            <w:left w:val="none" w:sz="0" w:space="0" w:color="auto"/>
            <w:bottom w:val="none" w:sz="0" w:space="0" w:color="auto"/>
            <w:right w:val="none" w:sz="0" w:space="0" w:color="auto"/>
          </w:divBdr>
          <w:divsChild>
            <w:div w:id="1523979173">
              <w:marLeft w:val="0"/>
              <w:marRight w:val="0"/>
              <w:marTop w:val="0"/>
              <w:marBottom w:val="0"/>
              <w:divBdr>
                <w:top w:val="none" w:sz="0" w:space="0" w:color="auto"/>
                <w:left w:val="none" w:sz="0" w:space="0" w:color="auto"/>
                <w:bottom w:val="none" w:sz="0" w:space="0" w:color="auto"/>
                <w:right w:val="none" w:sz="0" w:space="0" w:color="auto"/>
              </w:divBdr>
            </w:div>
          </w:divsChild>
        </w:div>
        <w:div w:id="878054130">
          <w:marLeft w:val="0"/>
          <w:marRight w:val="0"/>
          <w:marTop w:val="0"/>
          <w:marBottom w:val="0"/>
          <w:divBdr>
            <w:top w:val="none" w:sz="0" w:space="0" w:color="auto"/>
            <w:left w:val="none" w:sz="0" w:space="0" w:color="auto"/>
            <w:bottom w:val="none" w:sz="0" w:space="0" w:color="auto"/>
            <w:right w:val="none" w:sz="0" w:space="0" w:color="auto"/>
          </w:divBdr>
          <w:divsChild>
            <w:div w:id="46757564">
              <w:marLeft w:val="0"/>
              <w:marRight w:val="0"/>
              <w:marTop w:val="0"/>
              <w:marBottom w:val="0"/>
              <w:divBdr>
                <w:top w:val="none" w:sz="0" w:space="0" w:color="auto"/>
                <w:left w:val="none" w:sz="0" w:space="0" w:color="auto"/>
                <w:bottom w:val="none" w:sz="0" w:space="0" w:color="auto"/>
                <w:right w:val="none" w:sz="0" w:space="0" w:color="auto"/>
              </w:divBdr>
            </w:div>
          </w:divsChild>
        </w:div>
        <w:div w:id="1077749004">
          <w:marLeft w:val="0"/>
          <w:marRight w:val="0"/>
          <w:marTop w:val="0"/>
          <w:marBottom w:val="0"/>
          <w:divBdr>
            <w:top w:val="none" w:sz="0" w:space="0" w:color="auto"/>
            <w:left w:val="none" w:sz="0" w:space="0" w:color="auto"/>
            <w:bottom w:val="none" w:sz="0" w:space="0" w:color="auto"/>
            <w:right w:val="none" w:sz="0" w:space="0" w:color="auto"/>
          </w:divBdr>
          <w:divsChild>
            <w:div w:id="1587689180">
              <w:marLeft w:val="0"/>
              <w:marRight w:val="0"/>
              <w:marTop w:val="0"/>
              <w:marBottom w:val="0"/>
              <w:divBdr>
                <w:top w:val="none" w:sz="0" w:space="0" w:color="auto"/>
                <w:left w:val="none" w:sz="0" w:space="0" w:color="auto"/>
                <w:bottom w:val="none" w:sz="0" w:space="0" w:color="auto"/>
                <w:right w:val="none" w:sz="0" w:space="0" w:color="auto"/>
              </w:divBdr>
            </w:div>
          </w:divsChild>
        </w:div>
        <w:div w:id="1902595742">
          <w:marLeft w:val="0"/>
          <w:marRight w:val="0"/>
          <w:marTop w:val="0"/>
          <w:marBottom w:val="0"/>
          <w:divBdr>
            <w:top w:val="none" w:sz="0" w:space="0" w:color="auto"/>
            <w:left w:val="none" w:sz="0" w:space="0" w:color="auto"/>
            <w:bottom w:val="none" w:sz="0" w:space="0" w:color="auto"/>
            <w:right w:val="none" w:sz="0" w:space="0" w:color="auto"/>
          </w:divBdr>
          <w:divsChild>
            <w:div w:id="1223178740">
              <w:marLeft w:val="0"/>
              <w:marRight w:val="0"/>
              <w:marTop w:val="0"/>
              <w:marBottom w:val="0"/>
              <w:divBdr>
                <w:top w:val="none" w:sz="0" w:space="0" w:color="auto"/>
                <w:left w:val="none" w:sz="0" w:space="0" w:color="auto"/>
                <w:bottom w:val="none" w:sz="0" w:space="0" w:color="auto"/>
                <w:right w:val="none" w:sz="0" w:space="0" w:color="auto"/>
              </w:divBdr>
            </w:div>
          </w:divsChild>
        </w:div>
        <w:div w:id="549925729">
          <w:marLeft w:val="0"/>
          <w:marRight w:val="0"/>
          <w:marTop w:val="0"/>
          <w:marBottom w:val="0"/>
          <w:divBdr>
            <w:top w:val="none" w:sz="0" w:space="0" w:color="auto"/>
            <w:left w:val="none" w:sz="0" w:space="0" w:color="auto"/>
            <w:bottom w:val="none" w:sz="0" w:space="0" w:color="auto"/>
            <w:right w:val="none" w:sz="0" w:space="0" w:color="auto"/>
          </w:divBdr>
          <w:divsChild>
            <w:div w:id="316962672">
              <w:marLeft w:val="0"/>
              <w:marRight w:val="0"/>
              <w:marTop w:val="0"/>
              <w:marBottom w:val="0"/>
              <w:divBdr>
                <w:top w:val="none" w:sz="0" w:space="0" w:color="auto"/>
                <w:left w:val="none" w:sz="0" w:space="0" w:color="auto"/>
                <w:bottom w:val="none" w:sz="0" w:space="0" w:color="auto"/>
                <w:right w:val="none" w:sz="0" w:space="0" w:color="auto"/>
              </w:divBdr>
            </w:div>
          </w:divsChild>
        </w:div>
        <w:div w:id="1892956343">
          <w:marLeft w:val="0"/>
          <w:marRight w:val="0"/>
          <w:marTop w:val="0"/>
          <w:marBottom w:val="0"/>
          <w:divBdr>
            <w:top w:val="none" w:sz="0" w:space="0" w:color="auto"/>
            <w:left w:val="none" w:sz="0" w:space="0" w:color="auto"/>
            <w:bottom w:val="none" w:sz="0" w:space="0" w:color="auto"/>
            <w:right w:val="none" w:sz="0" w:space="0" w:color="auto"/>
          </w:divBdr>
          <w:divsChild>
            <w:div w:id="521894143">
              <w:marLeft w:val="0"/>
              <w:marRight w:val="0"/>
              <w:marTop w:val="0"/>
              <w:marBottom w:val="0"/>
              <w:divBdr>
                <w:top w:val="none" w:sz="0" w:space="0" w:color="auto"/>
                <w:left w:val="none" w:sz="0" w:space="0" w:color="auto"/>
                <w:bottom w:val="none" w:sz="0" w:space="0" w:color="auto"/>
                <w:right w:val="none" w:sz="0" w:space="0" w:color="auto"/>
              </w:divBdr>
            </w:div>
          </w:divsChild>
        </w:div>
        <w:div w:id="1741098514">
          <w:marLeft w:val="0"/>
          <w:marRight w:val="0"/>
          <w:marTop w:val="0"/>
          <w:marBottom w:val="0"/>
          <w:divBdr>
            <w:top w:val="none" w:sz="0" w:space="0" w:color="auto"/>
            <w:left w:val="none" w:sz="0" w:space="0" w:color="auto"/>
            <w:bottom w:val="none" w:sz="0" w:space="0" w:color="auto"/>
            <w:right w:val="none" w:sz="0" w:space="0" w:color="auto"/>
          </w:divBdr>
          <w:divsChild>
            <w:div w:id="1789465387">
              <w:marLeft w:val="0"/>
              <w:marRight w:val="0"/>
              <w:marTop w:val="0"/>
              <w:marBottom w:val="0"/>
              <w:divBdr>
                <w:top w:val="none" w:sz="0" w:space="0" w:color="auto"/>
                <w:left w:val="none" w:sz="0" w:space="0" w:color="auto"/>
                <w:bottom w:val="none" w:sz="0" w:space="0" w:color="auto"/>
                <w:right w:val="none" w:sz="0" w:space="0" w:color="auto"/>
              </w:divBdr>
            </w:div>
          </w:divsChild>
        </w:div>
        <w:div w:id="376248459">
          <w:marLeft w:val="0"/>
          <w:marRight w:val="0"/>
          <w:marTop w:val="0"/>
          <w:marBottom w:val="0"/>
          <w:divBdr>
            <w:top w:val="none" w:sz="0" w:space="0" w:color="auto"/>
            <w:left w:val="none" w:sz="0" w:space="0" w:color="auto"/>
            <w:bottom w:val="none" w:sz="0" w:space="0" w:color="auto"/>
            <w:right w:val="none" w:sz="0" w:space="0" w:color="auto"/>
          </w:divBdr>
          <w:divsChild>
            <w:div w:id="1414280683">
              <w:marLeft w:val="0"/>
              <w:marRight w:val="0"/>
              <w:marTop w:val="0"/>
              <w:marBottom w:val="0"/>
              <w:divBdr>
                <w:top w:val="none" w:sz="0" w:space="0" w:color="auto"/>
                <w:left w:val="none" w:sz="0" w:space="0" w:color="auto"/>
                <w:bottom w:val="none" w:sz="0" w:space="0" w:color="auto"/>
                <w:right w:val="none" w:sz="0" w:space="0" w:color="auto"/>
              </w:divBdr>
            </w:div>
          </w:divsChild>
        </w:div>
        <w:div w:id="206648439">
          <w:marLeft w:val="0"/>
          <w:marRight w:val="0"/>
          <w:marTop w:val="0"/>
          <w:marBottom w:val="0"/>
          <w:divBdr>
            <w:top w:val="none" w:sz="0" w:space="0" w:color="auto"/>
            <w:left w:val="none" w:sz="0" w:space="0" w:color="auto"/>
            <w:bottom w:val="none" w:sz="0" w:space="0" w:color="auto"/>
            <w:right w:val="none" w:sz="0" w:space="0" w:color="auto"/>
          </w:divBdr>
          <w:divsChild>
            <w:div w:id="462428739">
              <w:marLeft w:val="0"/>
              <w:marRight w:val="0"/>
              <w:marTop w:val="0"/>
              <w:marBottom w:val="0"/>
              <w:divBdr>
                <w:top w:val="none" w:sz="0" w:space="0" w:color="auto"/>
                <w:left w:val="none" w:sz="0" w:space="0" w:color="auto"/>
                <w:bottom w:val="none" w:sz="0" w:space="0" w:color="auto"/>
                <w:right w:val="none" w:sz="0" w:space="0" w:color="auto"/>
              </w:divBdr>
            </w:div>
          </w:divsChild>
        </w:div>
        <w:div w:id="1247886602">
          <w:marLeft w:val="0"/>
          <w:marRight w:val="0"/>
          <w:marTop w:val="0"/>
          <w:marBottom w:val="0"/>
          <w:divBdr>
            <w:top w:val="none" w:sz="0" w:space="0" w:color="auto"/>
            <w:left w:val="none" w:sz="0" w:space="0" w:color="auto"/>
            <w:bottom w:val="none" w:sz="0" w:space="0" w:color="auto"/>
            <w:right w:val="none" w:sz="0" w:space="0" w:color="auto"/>
          </w:divBdr>
          <w:divsChild>
            <w:div w:id="1665161708">
              <w:marLeft w:val="0"/>
              <w:marRight w:val="0"/>
              <w:marTop w:val="0"/>
              <w:marBottom w:val="0"/>
              <w:divBdr>
                <w:top w:val="none" w:sz="0" w:space="0" w:color="auto"/>
                <w:left w:val="none" w:sz="0" w:space="0" w:color="auto"/>
                <w:bottom w:val="none" w:sz="0" w:space="0" w:color="auto"/>
                <w:right w:val="none" w:sz="0" w:space="0" w:color="auto"/>
              </w:divBdr>
            </w:div>
          </w:divsChild>
        </w:div>
        <w:div w:id="219287050">
          <w:marLeft w:val="0"/>
          <w:marRight w:val="0"/>
          <w:marTop w:val="0"/>
          <w:marBottom w:val="0"/>
          <w:divBdr>
            <w:top w:val="none" w:sz="0" w:space="0" w:color="auto"/>
            <w:left w:val="none" w:sz="0" w:space="0" w:color="auto"/>
            <w:bottom w:val="none" w:sz="0" w:space="0" w:color="auto"/>
            <w:right w:val="none" w:sz="0" w:space="0" w:color="auto"/>
          </w:divBdr>
          <w:divsChild>
            <w:div w:id="1436364406">
              <w:marLeft w:val="0"/>
              <w:marRight w:val="0"/>
              <w:marTop w:val="0"/>
              <w:marBottom w:val="0"/>
              <w:divBdr>
                <w:top w:val="none" w:sz="0" w:space="0" w:color="auto"/>
                <w:left w:val="none" w:sz="0" w:space="0" w:color="auto"/>
                <w:bottom w:val="none" w:sz="0" w:space="0" w:color="auto"/>
                <w:right w:val="none" w:sz="0" w:space="0" w:color="auto"/>
              </w:divBdr>
            </w:div>
          </w:divsChild>
        </w:div>
        <w:div w:id="1684896866">
          <w:marLeft w:val="0"/>
          <w:marRight w:val="0"/>
          <w:marTop w:val="0"/>
          <w:marBottom w:val="0"/>
          <w:divBdr>
            <w:top w:val="none" w:sz="0" w:space="0" w:color="auto"/>
            <w:left w:val="none" w:sz="0" w:space="0" w:color="auto"/>
            <w:bottom w:val="none" w:sz="0" w:space="0" w:color="auto"/>
            <w:right w:val="none" w:sz="0" w:space="0" w:color="auto"/>
          </w:divBdr>
          <w:divsChild>
            <w:div w:id="560294111">
              <w:marLeft w:val="0"/>
              <w:marRight w:val="0"/>
              <w:marTop w:val="0"/>
              <w:marBottom w:val="0"/>
              <w:divBdr>
                <w:top w:val="none" w:sz="0" w:space="0" w:color="auto"/>
                <w:left w:val="none" w:sz="0" w:space="0" w:color="auto"/>
                <w:bottom w:val="none" w:sz="0" w:space="0" w:color="auto"/>
                <w:right w:val="none" w:sz="0" w:space="0" w:color="auto"/>
              </w:divBdr>
            </w:div>
          </w:divsChild>
        </w:div>
        <w:div w:id="865682165">
          <w:marLeft w:val="0"/>
          <w:marRight w:val="0"/>
          <w:marTop w:val="0"/>
          <w:marBottom w:val="0"/>
          <w:divBdr>
            <w:top w:val="none" w:sz="0" w:space="0" w:color="auto"/>
            <w:left w:val="none" w:sz="0" w:space="0" w:color="auto"/>
            <w:bottom w:val="none" w:sz="0" w:space="0" w:color="auto"/>
            <w:right w:val="none" w:sz="0" w:space="0" w:color="auto"/>
          </w:divBdr>
          <w:divsChild>
            <w:div w:id="1474443232">
              <w:marLeft w:val="0"/>
              <w:marRight w:val="0"/>
              <w:marTop w:val="0"/>
              <w:marBottom w:val="0"/>
              <w:divBdr>
                <w:top w:val="none" w:sz="0" w:space="0" w:color="auto"/>
                <w:left w:val="none" w:sz="0" w:space="0" w:color="auto"/>
                <w:bottom w:val="none" w:sz="0" w:space="0" w:color="auto"/>
                <w:right w:val="none" w:sz="0" w:space="0" w:color="auto"/>
              </w:divBdr>
            </w:div>
          </w:divsChild>
        </w:div>
        <w:div w:id="995452535">
          <w:marLeft w:val="0"/>
          <w:marRight w:val="0"/>
          <w:marTop w:val="0"/>
          <w:marBottom w:val="0"/>
          <w:divBdr>
            <w:top w:val="none" w:sz="0" w:space="0" w:color="auto"/>
            <w:left w:val="none" w:sz="0" w:space="0" w:color="auto"/>
            <w:bottom w:val="none" w:sz="0" w:space="0" w:color="auto"/>
            <w:right w:val="none" w:sz="0" w:space="0" w:color="auto"/>
          </w:divBdr>
          <w:divsChild>
            <w:div w:id="1422222001">
              <w:marLeft w:val="0"/>
              <w:marRight w:val="0"/>
              <w:marTop w:val="0"/>
              <w:marBottom w:val="0"/>
              <w:divBdr>
                <w:top w:val="none" w:sz="0" w:space="0" w:color="auto"/>
                <w:left w:val="none" w:sz="0" w:space="0" w:color="auto"/>
                <w:bottom w:val="none" w:sz="0" w:space="0" w:color="auto"/>
                <w:right w:val="none" w:sz="0" w:space="0" w:color="auto"/>
              </w:divBdr>
            </w:div>
          </w:divsChild>
        </w:div>
        <w:div w:id="592973851">
          <w:marLeft w:val="0"/>
          <w:marRight w:val="0"/>
          <w:marTop w:val="0"/>
          <w:marBottom w:val="0"/>
          <w:divBdr>
            <w:top w:val="none" w:sz="0" w:space="0" w:color="auto"/>
            <w:left w:val="none" w:sz="0" w:space="0" w:color="auto"/>
            <w:bottom w:val="none" w:sz="0" w:space="0" w:color="auto"/>
            <w:right w:val="none" w:sz="0" w:space="0" w:color="auto"/>
          </w:divBdr>
          <w:divsChild>
            <w:div w:id="26014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83206">
      <w:bodyDiv w:val="1"/>
      <w:marLeft w:val="0"/>
      <w:marRight w:val="0"/>
      <w:marTop w:val="0"/>
      <w:marBottom w:val="0"/>
      <w:divBdr>
        <w:top w:val="none" w:sz="0" w:space="0" w:color="auto"/>
        <w:left w:val="none" w:sz="0" w:space="0" w:color="auto"/>
        <w:bottom w:val="none" w:sz="0" w:space="0" w:color="auto"/>
        <w:right w:val="none" w:sz="0" w:space="0" w:color="auto"/>
      </w:divBdr>
    </w:div>
    <w:div w:id="1745375951">
      <w:bodyDiv w:val="1"/>
      <w:marLeft w:val="0"/>
      <w:marRight w:val="0"/>
      <w:marTop w:val="0"/>
      <w:marBottom w:val="0"/>
      <w:divBdr>
        <w:top w:val="none" w:sz="0" w:space="0" w:color="auto"/>
        <w:left w:val="none" w:sz="0" w:space="0" w:color="auto"/>
        <w:bottom w:val="none" w:sz="0" w:space="0" w:color="auto"/>
        <w:right w:val="none" w:sz="0" w:space="0" w:color="auto"/>
      </w:divBdr>
    </w:div>
    <w:div w:id="2069181643">
      <w:bodyDiv w:val="1"/>
      <w:marLeft w:val="0"/>
      <w:marRight w:val="0"/>
      <w:marTop w:val="0"/>
      <w:marBottom w:val="0"/>
      <w:divBdr>
        <w:top w:val="none" w:sz="0" w:space="0" w:color="auto"/>
        <w:left w:val="none" w:sz="0" w:space="0" w:color="auto"/>
        <w:bottom w:val="none" w:sz="0" w:space="0" w:color="auto"/>
        <w:right w:val="none" w:sz="0" w:space="0" w:color="auto"/>
      </w:divBdr>
      <w:divsChild>
        <w:div w:id="1303149942">
          <w:marLeft w:val="0"/>
          <w:marRight w:val="0"/>
          <w:marTop w:val="0"/>
          <w:marBottom w:val="0"/>
          <w:divBdr>
            <w:top w:val="none" w:sz="0" w:space="0" w:color="auto"/>
            <w:left w:val="none" w:sz="0" w:space="0" w:color="auto"/>
            <w:bottom w:val="none" w:sz="0" w:space="0" w:color="auto"/>
            <w:right w:val="none" w:sz="0" w:space="0" w:color="auto"/>
          </w:divBdr>
          <w:divsChild>
            <w:div w:id="681080621">
              <w:marLeft w:val="0"/>
              <w:marRight w:val="0"/>
              <w:marTop w:val="0"/>
              <w:marBottom w:val="0"/>
              <w:divBdr>
                <w:top w:val="none" w:sz="0" w:space="0" w:color="auto"/>
                <w:left w:val="none" w:sz="0" w:space="0" w:color="auto"/>
                <w:bottom w:val="none" w:sz="0" w:space="0" w:color="auto"/>
                <w:right w:val="none" w:sz="0" w:space="0" w:color="auto"/>
              </w:divBdr>
            </w:div>
            <w:div w:id="518546697">
              <w:marLeft w:val="0"/>
              <w:marRight w:val="0"/>
              <w:marTop w:val="0"/>
              <w:marBottom w:val="0"/>
              <w:divBdr>
                <w:top w:val="none" w:sz="0" w:space="0" w:color="auto"/>
                <w:left w:val="none" w:sz="0" w:space="0" w:color="auto"/>
                <w:bottom w:val="none" w:sz="0" w:space="0" w:color="auto"/>
                <w:right w:val="none" w:sz="0" w:space="0" w:color="auto"/>
              </w:divBdr>
            </w:div>
            <w:div w:id="1114789273">
              <w:marLeft w:val="0"/>
              <w:marRight w:val="0"/>
              <w:marTop w:val="0"/>
              <w:marBottom w:val="0"/>
              <w:divBdr>
                <w:top w:val="none" w:sz="0" w:space="0" w:color="auto"/>
                <w:left w:val="none" w:sz="0" w:space="0" w:color="auto"/>
                <w:bottom w:val="none" w:sz="0" w:space="0" w:color="auto"/>
                <w:right w:val="none" w:sz="0" w:space="0" w:color="auto"/>
              </w:divBdr>
            </w:div>
            <w:div w:id="1949892923">
              <w:marLeft w:val="0"/>
              <w:marRight w:val="0"/>
              <w:marTop w:val="0"/>
              <w:marBottom w:val="0"/>
              <w:divBdr>
                <w:top w:val="none" w:sz="0" w:space="0" w:color="auto"/>
                <w:left w:val="none" w:sz="0" w:space="0" w:color="auto"/>
                <w:bottom w:val="none" w:sz="0" w:space="0" w:color="auto"/>
                <w:right w:val="none" w:sz="0" w:space="0" w:color="auto"/>
              </w:divBdr>
            </w:div>
            <w:div w:id="895160211">
              <w:marLeft w:val="0"/>
              <w:marRight w:val="0"/>
              <w:marTop w:val="0"/>
              <w:marBottom w:val="0"/>
              <w:divBdr>
                <w:top w:val="none" w:sz="0" w:space="0" w:color="auto"/>
                <w:left w:val="none" w:sz="0" w:space="0" w:color="auto"/>
                <w:bottom w:val="none" w:sz="0" w:space="0" w:color="auto"/>
                <w:right w:val="none" w:sz="0" w:space="0" w:color="auto"/>
              </w:divBdr>
            </w:div>
            <w:div w:id="395133482">
              <w:marLeft w:val="0"/>
              <w:marRight w:val="0"/>
              <w:marTop w:val="0"/>
              <w:marBottom w:val="0"/>
              <w:divBdr>
                <w:top w:val="none" w:sz="0" w:space="0" w:color="auto"/>
                <w:left w:val="none" w:sz="0" w:space="0" w:color="auto"/>
                <w:bottom w:val="none" w:sz="0" w:space="0" w:color="auto"/>
                <w:right w:val="none" w:sz="0" w:space="0" w:color="auto"/>
              </w:divBdr>
            </w:div>
            <w:div w:id="1542547197">
              <w:marLeft w:val="0"/>
              <w:marRight w:val="0"/>
              <w:marTop w:val="0"/>
              <w:marBottom w:val="0"/>
              <w:divBdr>
                <w:top w:val="none" w:sz="0" w:space="0" w:color="auto"/>
                <w:left w:val="none" w:sz="0" w:space="0" w:color="auto"/>
                <w:bottom w:val="none" w:sz="0" w:space="0" w:color="auto"/>
                <w:right w:val="none" w:sz="0" w:space="0" w:color="auto"/>
              </w:divBdr>
            </w:div>
            <w:div w:id="431441217">
              <w:marLeft w:val="0"/>
              <w:marRight w:val="0"/>
              <w:marTop w:val="0"/>
              <w:marBottom w:val="0"/>
              <w:divBdr>
                <w:top w:val="none" w:sz="0" w:space="0" w:color="auto"/>
                <w:left w:val="none" w:sz="0" w:space="0" w:color="auto"/>
                <w:bottom w:val="none" w:sz="0" w:space="0" w:color="auto"/>
                <w:right w:val="none" w:sz="0" w:space="0" w:color="auto"/>
              </w:divBdr>
            </w:div>
            <w:div w:id="1634214382">
              <w:marLeft w:val="0"/>
              <w:marRight w:val="0"/>
              <w:marTop w:val="0"/>
              <w:marBottom w:val="0"/>
              <w:divBdr>
                <w:top w:val="none" w:sz="0" w:space="0" w:color="auto"/>
                <w:left w:val="none" w:sz="0" w:space="0" w:color="auto"/>
                <w:bottom w:val="none" w:sz="0" w:space="0" w:color="auto"/>
                <w:right w:val="none" w:sz="0" w:space="0" w:color="auto"/>
              </w:divBdr>
            </w:div>
            <w:div w:id="1130703796">
              <w:marLeft w:val="0"/>
              <w:marRight w:val="0"/>
              <w:marTop w:val="0"/>
              <w:marBottom w:val="0"/>
              <w:divBdr>
                <w:top w:val="none" w:sz="0" w:space="0" w:color="auto"/>
                <w:left w:val="none" w:sz="0" w:space="0" w:color="auto"/>
                <w:bottom w:val="none" w:sz="0" w:space="0" w:color="auto"/>
                <w:right w:val="none" w:sz="0" w:space="0" w:color="auto"/>
              </w:divBdr>
            </w:div>
            <w:div w:id="1027026446">
              <w:marLeft w:val="0"/>
              <w:marRight w:val="0"/>
              <w:marTop w:val="0"/>
              <w:marBottom w:val="0"/>
              <w:divBdr>
                <w:top w:val="none" w:sz="0" w:space="0" w:color="auto"/>
                <w:left w:val="none" w:sz="0" w:space="0" w:color="auto"/>
                <w:bottom w:val="none" w:sz="0" w:space="0" w:color="auto"/>
                <w:right w:val="none" w:sz="0" w:space="0" w:color="auto"/>
              </w:divBdr>
            </w:div>
          </w:divsChild>
        </w:div>
        <w:div w:id="542592908">
          <w:marLeft w:val="0"/>
          <w:marRight w:val="0"/>
          <w:marTop w:val="0"/>
          <w:marBottom w:val="0"/>
          <w:divBdr>
            <w:top w:val="none" w:sz="0" w:space="0" w:color="auto"/>
            <w:left w:val="none" w:sz="0" w:space="0" w:color="auto"/>
            <w:bottom w:val="none" w:sz="0" w:space="0" w:color="auto"/>
            <w:right w:val="none" w:sz="0" w:space="0" w:color="auto"/>
          </w:divBdr>
          <w:divsChild>
            <w:div w:id="1162743228">
              <w:marLeft w:val="0"/>
              <w:marRight w:val="0"/>
              <w:marTop w:val="0"/>
              <w:marBottom w:val="0"/>
              <w:divBdr>
                <w:top w:val="none" w:sz="0" w:space="0" w:color="auto"/>
                <w:left w:val="none" w:sz="0" w:space="0" w:color="auto"/>
                <w:bottom w:val="none" w:sz="0" w:space="0" w:color="auto"/>
                <w:right w:val="none" w:sz="0" w:space="0" w:color="auto"/>
              </w:divBdr>
            </w:div>
            <w:div w:id="2077972398">
              <w:marLeft w:val="0"/>
              <w:marRight w:val="0"/>
              <w:marTop w:val="0"/>
              <w:marBottom w:val="0"/>
              <w:divBdr>
                <w:top w:val="none" w:sz="0" w:space="0" w:color="auto"/>
                <w:left w:val="none" w:sz="0" w:space="0" w:color="auto"/>
                <w:bottom w:val="none" w:sz="0" w:space="0" w:color="auto"/>
                <w:right w:val="none" w:sz="0" w:space="0" w:color="auto"/>
              </w:divBdr>
            </w:div>
            <w:div w:id="1666588384">
              <w:marLeft w:val="0"/>
              <w:marRight w:val="0"/>
              <w:marTop w:val="0"/>
              <w:marBottom w:val="0"/>
              <w:divBdr>
                <w:top w:val="none" w:sz="0" w:space="0" w:color="auto"/>
                <w:left w:val="none" w:sz="0" w:space="0" w:color="auto"/>
                <w:bottom w:val="none" w:sz="0" w:space="0" w:color="auto"/>
                <w:right w:val="none" w:sz="0" w:space="0" w:color="auto"/>
              </w:divBdr>
            </w:div>
            <w:div w:id="452797031">
              <w:marLeft w:val="0"/>
              <w:marRight w:val="0"/>
              <w:marTop w:val="0"/>
              <w:marBottom w:val="0"/>
              <w:divBdr>
                <w:top w:val="none" w:sz="0" w:space="0" w:color="auto"/>
                <w:left w:val="none" w:sz="0" w:space="0" w:color="auto"/>
                <w:bottom w:val="none" w:sz="0" w:space="0" w:color="auto"/>
                <w:right w:val="none" w:sz="0" w:space="0" w:color="auto"/>
              </w:divBdr>
            </w:div>
            <w:div w:id="1380939189">
              <w:marLeft w:val="0"/>
              <w:marRight w:val="0"/>
              <w:marTop w:val="0"/>
              <w:marBottom w:val="0"/>
              <w:divBdr>
                <w:top w:val="none" w:sz="0" w:space="0" w:color="auto"/>
                <w:left w:val="none" w:sz="0" w:space="0" w:color="auto"/>
                <w:bottom w:val="none" w:sz="0" w:space="0" w:color="auto"/>
                <w:right w:val="none" w:sz="0" w:space="0" w:color="auto"/>
              </w:divBdr>
            </w:div>
            <w:div w:id="110469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032740">
      <w:bodyDiv w:val="1"/>
      <w:marLeft w:val="0"/>
      <w:marRight w:val="0"/>
      <w:marTop w:val="0"/>
      <w:marBottom w:val="0"/>
      <w:divBdr>
        <w:top w:val="none" w:sz="0" w:space="0" w:color="auto"/>
        <w:left w:val="none" w:sz="0" w:space="0" w:color="auto"/>
        <w:bottom w:val="none" w:sz="0" w:space="0" w:color="auto"/>
        <w:right w:val="none" w:sz="0" w:space="0" w:color="auto"/>
      </w:divBdr>
      <w:divsChild>
        <w:div w:id="168179104">
          <w:marLeft w:val="0"/>
          <w:marRight w:val="0"/>
          <w:marTop w:val="0"/>
          <w:marBottom w:val="0"/>
          <w:divBdr>
            <w:top w:val="none" w:sz="0" w:space="0" w:color="auto"/>
            <w:left w:val="none" w:sz="0" w:space="0" w:color="auto"/>
            <w:bottom w:val="none" w:sz="0" w:space="0" w:color="auto"/>
            <w:right w:val="none" w:sz="0" w:space="0" w:color="auto"/>
          </w:divBdr>
        </w:div>
        <w:div w:id="436096340">
          <w:marLeft w:val="0"/>
          <w:marRight w:val="0"/>
          <w:marTop w:val="0"/>
          <w:marBottom w:val="0"/>
          <w:divBdr>
            <w:top w:val="none" w:sz="0" w:space="0" w:color="auto"/>
            <w:left w:val="none" w:sz="0" w:space="0" w:color="auto"/>
            <w:bottom w:val="none" w:sz="0" w:space="0" w:color="auto"/>
            <w:right w:val="none" w:sz="0" w:space="0" w:color="auto"/>
          </w:divBdr>
        </w:div>
        <w:div w:id="614290554">
          <w:marLeft w:val="0"/>
          <w:marRight w:val="0"/>
          <w:marTop w:val="0"/>
          <w:marBottom w:val="0"/>
          <w:divBdr>
            <w:top w:val="none" w:sz="0" w:space="0" w:color="auto"/>
            <w:left w:val="none" w:sz="0" w:space="0" w:color="auto"/>
            <w:bottom w:val="none" w:sz="0" w:space="0" w:color="auto"/>
            <w:right w:val="none" w:sz="0" w:space="0" w:color="auto"/>
          </w:divBdr>
        </w:div>
        <w:div w:id="638731964">
          <w:marLeft w:val="0"/>
          <w:marRight w:val="0"/>
          <w:marTop w:val="0"/>
          <w:marBottom w:val="0"/>
          <w:divBdr>
            <w:top w:val="none" w:sz="0" w:space="0" w:color="auto"/>
            <w:left w:val="none" w:sz="0" w:space="0" w:color="auto"/>
            <w:bottom w:val="none" w:sz="0" w:space="0" w:color="auto"/>
            <w:right w:val="none" w:sz="0" w:space="0" w:color="auto"/>
          </w:divBdr>
        </w:div>
        <w:div w:id="666442688">
          <w:marLeft w:val="0"/>
          <w:marRight w:val="0"/>
          <w:marTop w:val="0"/>
          <w:marBottom w:val="0"/>
          <w:divBdr>
            <w:top w:val="none" w:sz="0" w:space="0" w:color="auto"/>
            <w:left w:val="none" w:sz="0" w:space="0" w:color="auto"/>
            <w:bottom w:val="none" w:sz="0" w:space="0" w:color="auto"/>
            <w:right w:val="none" w:sz="0" w:space="0" w:color="auto"/>
          </w:divBdr>
        </w:div>
        <w:div w:id="704643592">
          <w:marLeft w:val="0"/>
          <w:marRight w:val="0"/>
          <w:marTop w:val="0"/>
          <w:marBottom w:val="0"/>
          <w:divBdr>
            <w:top w:val="none" w:sz="0" w:space="0" w:color="auto"/>
            <w:left w:val="none" w:sz="0" w:space="0" w:color="auto"/>
            <w:bottom w:val="none" w:sz="0" w:space="0" w:color="auto"/>
            <w:right w:val="none" w:sz="0" w:space="0" w:color="auto"/>
          </w:divBdr>
        </w:div>
        <w:div w:id="725030670">
          <w:marLeft w:val="0"/>
          <w:marRight w:val="0"/>
          <w:marTop w:val="0"/>
          <w:marBottom w:val="0"/>
          <w:divBdr>
            <w:top w:val="none" w:sz="0" w:space="0" w:color="auto"/>
            <w:left w:val="none" w:sz="0" w:space="0" w:color="auto"/>
            <w:bottom w:val="none" w:sz="0" w:space="0" w:color="auto"/>
            <w:right w:val="none" w:sz="0" w:space="0" w:color="auto"/>
          </w:divBdr>
        </w:div>
        <w:div w:id="1006904064">
          <w:marLeft w:val="0"/>
          <w:marRight w:val="0"/>
          <w:marTop w:val="0"/>
          <w:marBottom w:val="0"/>
          <w:divBdr>
            <w:top w:val="none" w:sz="0" w:space="0" w:color="auto"/>
            <w:left w:val="none" w:sz="0" w:space="0" w:color="auto"/>
            <w:bottom w:val="none" w:sz="0" w:space="0" w:color="auto"/>
            <w:right w:val="none" w:sz="0" w:space="0" w:color="auto"/>
          </w:divBdr>
        </w:div>
        <w:div w:id="1023895477">
          <w:marLeft w:val="0"/>
          <w:marRight w:val="0"/>
          <w:marTop w:val="0"/>
          <w:marBottom w:val="0"/>
          <w:divBdr>
            <w:top w:val="none" w:sz="0" w:space="0" w:color="auto"/>
            <w:left w:val="none" w:sz="0" w:space="0" w:color="auto"/>
            <w:bottom w:val="none" w:sz="0" w:space="0" w:color="auto"/>
            <w:right w:val="none" w:sz="0" w:space="0" w:color="auto"/>
          </w:divBdr>
        </w:div>
        <w:div w:id="1090277946">
          <w:marLeft w:val="0"/>
          <w:marRight w:val="0"/>
          <w:marTop w:val="0"/>
          <w:marBottom w:val="0"/>
          <w:divBdr>
            <w:top w:val="none" w:sz="0" w:space="0" w:color="auto"/>
            <w:left w:val="none" w:sz="0" w:space="0" w:color="auto"/>
            <w:bottom w:val="none" w:sz="0" w:space="0" w:color="auto"/>
            <w:right w:val="none" w:sz="0" w:space="0" w:color="auto"/>
          </w:divBdr>
        </w:div>
        <w:div w:id="1168398544">
          <w:marLeft w:val="0"/>
          <w:marRight w:val="0"/>
          <w:marTop w:val="0"/>
          <w:marBottom w:val="0"/>
          <w:divBdr>
            <w:top w:val="none" w:sz="0" w:space="0" w:color="auto"/>
            <w:left w:val="none" w:sz="0" w:space="0" w:color="auto"/>
            <w:bottom w:val="none" w:sz="0" w:space="0" w:color="auto"/>
            <w:right w:val="none" w:sz="0" w:space="0" w:color="auto"/>
          </w:divBdr>
        </w:div>
        <w:div w:id="1270505772">
          <w:marLeft w:val="0"/>
          <w:marRight w:val="0"/>
          <w:marTop w:val="0"/>
          <w:marBottom w:val="0"/>
          <w:divBdr>
            <w:top w:val="none" w:sz="0" w:space="0" w:color="auto"/>
            <w:left w:val="none" w:sz="0" w:space="0" w:color="auto"/>
            <w:bottom w:val="none" w:sz="0" w:space="0" w:color="auto"/>
            <w:right w:val="none" w:sz="0" w:space="0" w:color="auto"/>
          </w:divBdr>
        </w:div>
        <w:div w:id="1367292626">
          <w:marLeft w:val="0"/>
          <w:marRight w:val="0"/>
          <w:marTop w:val="0"/>
          <w:marBottom w:val="0"/>
          <w:divBdr>
            <w:top w:val="none" w:sz="0" w:space="0" w:color="auto"/>
            <w:left w:val="none" w:sz="0" w:space="0" w:color="auto"/>
            <w:bottom w:val="none" w:sz="0" w:space="0" w:color="auto"/>
            <w:right w:val="none" w:sz="0" w:space="0" w:color="auto"/>
          </w:divBdr>
        </w:div>
        <w:div w:id="1745837253">
          <w:marLeft w:val="0"/>
          <w:marRight w:val="0"/>
          <w:marTop w:val="0"/>
          <w:marBottom w:val="0"/>
          <w:divBdr>
            <w:top w:val="none" w:sz="0" w:space="0" w:color="auto"/>
            <w:left w:val="none" w:sz="0" w:space="0" w:color="auto"/>
            <w:bottom w:val="none" w:sz="0" w:space="0" w:color="auto"/>
            <w:right w:val="none" w:sz="0" w:space="0" w:color="auto"/>
          </w:divBdr>
        </w:div>
        <w:div w:id="1751388335">
          <w:marLeft w:val="0"/>
          <w:marRight w:val="0"/>
          <w:marTop w:val="0"/>
          <w:marBottom w:val="0"/>
          <w:divBdr>
            <w:top w:val="none" w:sz="0" w:space="0" w:color="auto"/>
            <w:left w:val="none" w:sz="0" w:space="0" w:color="auto"/>
            <w:bottom w:val="none" w:sz="0" w:space="0" w:color="auto"/>
            <w:right w:val="none" w:sz="0" w:space="0" w:color="auto"/>
          </w:divBdr>
        </w:div>
        <w:div w:id="1758290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bionergy.sk"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FB07E937C6F947895949120CE4178A" ma:contentTypeVersion="2" ma:contentTypeDescription="Umožňuje vytvoriť nový dokument." ma:contentTypeScope="" ma:versionID="60dfc6202e399d401e3ff9c1ee9b25ee">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367CA6-3ED4-48E3-AE88-37873AC2A99E}">
  <ds:schemaRefs>
    <ds:schemaRef ds:uri="http://schemas.openxmlformats.org/officeDocument/2006/bibliography"/>
  </ds:schemaRefs>
</ds:datastoreItem>
</file>

<file path=customXml/itemProps2.xml><?xml version="1.0" encoding="utf-8"?>
<ds:datastoreItem xmlns:ds="http://schemas.openxmlformats.org/officeDocument/2006/customXml" ds:itemID="{D0488B7D-A54B-4F5D-BD5C-D2F87F93F0F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7983FF-0307-4280-87AB-0777ABF399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4668F70-1829-4F71-8F33-6B7184EB2D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4540</Words>
  <Characters>25880</Characters>
  <Application>Microsoft Office Word</Application>
  <DocSecurity>0</DocSecurity>
  <Lines>215</Lines>
  <Paragraphs>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Čambala Roman, Ing.</dc:creator>
  <cp:keywords/>
  <dc:description/>
  <cp:lastModifiedBy>Marcela Turčanová</cp:lastModifiedBy>
  <cp:revision>5</cp:revision>
  <cp:lastPrinted>2023-09-14T02:22:00Z</cp:lastPrinted>
  <dcterms:created xsi:type="dcterms:W3CDTF">2025-05-28T17:46:00Z</dcterms:created>
  <dcterms:modified xsi:type="dcterms:W3CDTF">2025-05-28T18:06:00Z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0x010100F5FB07E937C6F947895949120CE4178A</vt:lpwstr>
  </property>
</Properties>
</file>